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DD1" w:rsidRPr="006A5082" w:rsidRDefault="006D6DD1" w:rsidP="006D6DD1">
      <w:pPr>
        <w:pStyle w:val="a4"/>
        <w:spacing w:before="0" w:after="0" w:line="276" w:lineRule="auto"/>
        <w:ind w:firstLine="851"/>
        <w:jc w:val="right"/>
        <w:rPr>
          <w:b w:val="0"/>
          <w:szCs w:val="28"/>
        </w:rPr>
      </w:pPr>
      <w:bookmarkStart w:id="0" w:name="_docEnd_15"/>
      <w:bookmarkStart w:id="1" w:name="_docStart_2"/>
      <w:bookmarkStart w:id="2" w:name="_title_2"/>
      <w:bookmarkStart w:id="3" w:name="_ref_1-7e103fc1367240"/>
      <w:bookmarkEnd w:id="0"/>
      <w:bookmarkEnd w:id="1"/>
      <w:r w:rsidRPr="006A5082">
        <w:rPr>
          <w:b w:val="0"/>
          <w:szCs w:val="28"/>
        </w:rPr>
        <w:t xml:space="preserve">Приложение к приказу </w:t>
      </w:r>
    </w:p>
    <w:p w:rsidR="006D6DD1" w:rsidRPr="006D6DD1" w:rsidRDefault="006D6DD1" w:rsidP="006D6DD1">
      <w:pPr>
        <w:spacing w:before="0" w:after="0"/>
        <w:jc w:val="right"/>
        <w:rPr>
          <w:sz w:val="28"/>
          <w:szCs w:val="28"/>
        </w:rPr>
      </w:pPr>
      <w:r w:rsidRPr="006D6DD1">
        <w:rPr>
          <w:sz w:val="28"/>
          <w:szCs w:val="28"/>
        </w:rPr>
        <w:t xml:space="preserve">от 30.12.2022 г. № 8-од </w:t>
      </w:r>
    </w:p>
    <w:p w:rsidR="006D6DD1" w:rsidRPr="00476BE3" w:rsidRDefault="006D6DD1" w:rsidP="006D6DD1">
      <w:pPr>
        <w:pStyle w:val="a4"/>
        <w:spacing w:before="0" w:after="0" w:line="276" w:lineRule="auto"/>
        <w:ind w:firstLine="851"/>
        <w:rPr>
          <w:szCs w:val="28"/>
          <w:u w:val="single"/>
        </w:rPr>
      </w:pPr>
    </w:p>
    <w:p w:rsidR="006D6DD1" w:rsidRDefault="006D6DD1" w:rsidP="006D6DD1">
      <w:pPr>
        <w:pStyle w:val="a4"/>
        <w:spacing w:before="0" w:after="0" w:line="276" w:lineRule="auto"/>
        <w:jc w:val="both"/>
        <w:rPr>
          <w:szCs w:val="28"/>
          <w:u w:val="single"/>
        </w:rPr>
      </w:pPr>
    </w:p>
    <w:p w:rsidR="006D6DD1" w:rsidRPr="00165CA0" w:rsidRDefault="006D6DD1" w:rsidP="006D6DD1">
      <w:pPr>
        <w:pStyle w:val="a4"/>
        <w:spacing w:before="0" w:after="0" w:line="276" w:lineRule="auto"/>
        <w:ind w:firstLine="851"/>
        <w:rPr>
          <w:szCs w:val="28"/>
          <w:u w:val="single"/>
        </w:rPr>
      </w:pPr>
      <w:r>
        <w:rPr>
          <w:szCs w:val="28"/>
          <w:u w:val="single"/>
        </w:rPr>
        <w:t>Единая у</w:t>
      </w:r>
      <w:r w:rsidRPr="00165CA0">
        <w:rPr>
          <w:szCs w:val="28"/>
          <w:u w:val="single"/>
        </w:rPr>
        <w:t>четная политика для целей бюджетного</w:t>
      </w:r>
      <w:r>
        <w:rPr>
          <w:szCs w:val="28"/>
          <w:u w:val="single"/>
        </w:rPr>
        <w:t xml:space="preserve"> (бухгалтерского)</w:t>
      </w:r>
      <w:r w:rsidRPr="00165CA0">
        <w:rPr>
          <w:szCs w:val="28"/>
          <w:u w:val="single"/>
        </w:rPr>
        <w:t xml:space="preserve"> учета</w:t>
      </w:r>
      <w:bookmarkStart w:id="4" w:name="_ref_1-e72ca710d79345"/>
      <w:bookmarkEnd w:id="2"/>
      <w:bookmarkEnd w:id="3"/>
    </w:p>
    <w:p w:rsidR="006D6DD1" w:rsidRDefault="006D6DD1" w:rsidP="006D6DD1">
      <w:pPr>
        <w:spacing w:before="0" w:after="0"/>
        <w:rPr>
          <w:sz w:val="28"/>
          <w:szCs w:val="28"/>
        </w:rPr>
      </w:pPr>
    </w:p>
    <w:p w:rsidR="006D6DD1" w:rsidRPr="00165CA0" w:rsidRDefault="006D6DD1" w:rsidP="006D6DD1">
      <w:pPr>
        <w:spacing w:before="0" w:after="0"/>
        <w:rPr>
          <w:sz w:val="28"/>
          <w:szCs w:val="28"/>
        </w:rPr>
      </w:pPr>
    </w:p>
    <w:p w:rsidR="006D6DD1" w:rsidRDefault="006D6DD1" w:rsidP="006D6DD1">
      <w:pPr>
        <w:pStyle w:val="1"/>
        <w:numPr>
          <w:ilvl w:val="0"/>
          <w:numId w:val="3"/>
        </w:numPr>
        <w:spacing w:before="0" w:after="0"/>
        <w:ind w:firstLine="851"/>
        <w:rPr>
          <w:sz w:val="28"/>
        </w:rPr>
      </w:pPr>
      <w:r w:rsidRPr="00165CA0">
        <w:rPr>
          <w:sz w:val="28"/>
        </w:rPr>
        <w:t>Организационные положения</w:t>
      </w:r>
      <w:bookmarkEnd w:id="4"/>
    </w:p>
    <w:p w:rsidR="006D6DD1" w:rsidRPr="005379F1" w:rsidRDefault="006D6DD1" w:rsidP="006D6DD1"/>
    <w:p w:rsidR="006D6DD1" w:rsidRPr="00165CA0" w:rsidRDefault="006D6DD1" w:rsidP="006D6DD1">
      <w:pPr>
        <w:pStyle w:val="2"/>
        <w:numPr>
          <w:ilvl w:val="0"/>
          <w:numId w:val="0"/>
        </w:numPr>
        <w:spacing w:before="0" w:after="0"/>
        <w:ind w:firstLine="851"/>
        <w:rPr>
          <w:bCs w:val="0"/>
          <w:sz w:val="28"/>
          <w:szCs w:val="28"/>
        </w:rPr>
      </w:pPr>
      <w:bookmarkStart w:id="5" w:name="_ref_1-c8082797e1ee4d"/>
      <w:r w:rsidRPr="00165CA0">
        <w:rPr>
          <w:bCs w:val="0"/>
          <w:sz w:val="28"/>
          <w:szCs w:val="28"/>
        </w:rPr>
        <w:t>Настоящая Учетная политика разработана в соответствии с требованиями следующих документов:</w:t>
      </w:r>
      <w:bookmarkEnd w:id="5"/>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Бюджетный </w:t>
      </w:r>
      <w:hyperlink r:id="rId8" w:history="1">
        <w:r w:rsidRPr="00165CA0">
          <w:rPr>
            <w:sz w:val="28"/>
            <w:szCs w:val="28"/>
          </w:rPr>
          <w:t>кодекс</w:t>
        </w:r>
      </w:hyperlink>
      <w:r w:rsidRPr="00165CA0">
        <w:rPr>
          <w:sz w:val="28"/>
          <w:szCs w:val="28"/>
        </w:rPr>
        <w:t xml:space="preserve"> РФ (далее - БК РФ);</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Федеральный </w:t>
      </w:r>
      <w:hyperlink r:id="rId9" w:history="1">
        <w:r w:rsidRPr="00165CA0">
          <w:rPr>
            <w:sz w:val="28"/>
            <w:szCs w:val="28"/>
          </w:rPr>
          <w:t>закон</w:t>
        </w:r>
      </w:hyperlink>
      <w:r w:rsidRPr="00165CA0">
        <w:rPr>
          <w:sz w:val="28"/>
          <w:szCs w:val="28"/>
        </w:rPr>
        <w:t xml:space="preserve"> от 06.12.2011 № 402-ФЗ "О бухгалтерском учете" (далее - Закон № 402-ФЗ);</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Федеральный </w:t>
      </w:r>
      <w:hyperlink r:id="rId10" w:history="1">
        <w:r w:rsidRPr="00165CA0">
          <w:rPr>
            <w:sz w:val="28"/>
            <w:szCs w:val="28"/>
          </w:rPr>
          <w:t>закон</w:t>
        </w:r>
      </w:hyperlink>
      <w:r w:rsidRPr="00165CA0">
        <w:rPr>
          <w:sz w:val="28"/>
          <w:szCs w:val="28"/>
        </w:rPr>
        <w:t xml:space="preserve"> от 12.01.1996 № 7-ФЗ "О некоммерческих организациях" (далее - Закон № 7-ФЗ);</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Федеральный </w:t>
      </w:r>
      <w:hyperlink r:id="rId11"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w:t>
      </w:r>
      <w:hyperlink r:id="rId12" w:history="1">
        <w:r w:rsidRPr="00165CA0">
          <w:rPr>
            <w:sz w:val="28"/>
            <w:szCs w:val="28"/>
          </w:rPr>
          <w:t>СГС</w:t>
        </w:r>
      </w:hyperlink>
      <w:r w:rsidRPr="00165CA0">
        <w:rPr>
          <w:sz w:val="28"/>
          <w:szCs w:val="28"/>
        </w:rPr>
        <w:t xml:space="preserve"> "Концептуальные основы");</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Федеральный </w:t>
      </w:r>
      <w:hyperlink r:id="rId13"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"Основные средства", утвержденный Приказом Минфина России от 31.12.2016 № 257н (далее - </w:t>
      </w:r>
      <w:hyperlink r:id="rId14" w:history="1">
        <w:r w:rsidRPr="00165CA0">
          <w:rPr>
            <w:sz w:val="28"/>
            <w:szCs w:val="28"/>
          </w:rPr>
          <w:t>СГС</w:t>
        </w:r>
      </w:hyperlink>
      <w:r w:rsidRPr="00165CA0">
        <w:rPr>
          <w:sz w:val="28"/>
          <w:szCs w:val="28"/>
        </w:rPr>
        <w:t xml:space="preserve"> "Основные средства");</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Федеральный </w:t>
      </w:r>
      <w:hyperlink r:id="rId15"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"Аренда", утвержденный Приказом Минфина России от 31.12.2016 № 258н (далее - </w:t>
      </w:r>
      <w:hyperlink r:id="rId16" w:history="1">
        <w:r w:rsidRPr="00165CA0">
          <w:rPr>
            <w:sz w:val="28"/>
            <w:szCs w:val="28"/>
          </w:rPr>
          <w:t>СГС</w:t>
        </w:r>
      </w:hyperlink>
      <w:r w:rsidRPr="00165CA0">
        <w:rPr>
          <w:sz w:val="28"/>
          <w:szCs w:val="28"/>
        </w:rPr>
        <w:t xml:space="preserve"> "Аренда");</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Федеральный </w:t>
      </w:r>
      <w:hyperlink r:id="rId17"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"Обесценение активов", утвержденный Приказом Минфина России от 31.12.2016 № 259н (далее - </w:t>
      </w:r>
      <w:hyperlink r:id="rId18" w:history="1">
        <w:r w:rsidRPr="00165CA0">
          <w:rPr>
            <w:sz w:val="28"/>
            <w:szCs w:val="28"/>
          </w:rPr>
          <w:t>СГС</w:t>
        </w:r>
      </w:hyperlink>
      <w:r w:rsidRPr="00165CA0">
        <w:rPr>
          <w:sz w:val="28"/>
          <w:szCs w:val="28"/>
        </w:rPr>
        <w:t xml:space="preserve"> "Обесценение активов");</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Федеральный </w:t>
      </w:r>
      <w:hyperlink r:id="rId19"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w:t>
      </w:r>
      <w:hyperlink r:id="rId20" w:history="1">
        <w:r w:rsidRPr="00165CA0">
          <w:rPr>
            <w:sz w:val="28"/>
            <w:szCs w:val="28"/>
          </w:rPr>
          <w:t>СГС</w:t>
        </w:r>
      </w:hyperlink>
      <w:r w:rsidRPr="00165CA0">
        <w:rPr>
          <w:sz w:val="28"/>
          <w:szCs w:val="28"/>
        </w:rPr>
        <w:t xml:space="preserve"> "Представление отчетности");</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Федеральный </w:t>
      </w:r>
      <w:hyperlink r:id="rId21"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"Отчет о движении денежных средств", утвержденный Приказом Минфина России от 30.12.2017 № 278н (далее - </w:t>
      </w:r>
      <w:hyperlink r:id="rId22" w:history="1">
        <w:r w:rsidRPr="00165CA0">
          <w:rPr>
            <w:sz w:val="28"/>
            <w:szCs w:val="28"/>
          </w:rPr>
          <w:t>СГС</w:t>
        </w:r>
      </w:hyperlink>
      <w:r w:rsidRPr="00165CA0">
        <w:rPr>
          <w:sz w:val="28"/>
          <w:szCs w:val="28"/>
        </w:rPr>
        <w:t xml:space="preserve"> "Отчет о движении денежных средств");</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lastRenderedPageBreak/>
        <w:t xml:space="preserve">Федеральный </w:t>
      </w:r>
      <w:hyperlink r:id="rId23"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 274н (далее - </w:t>
      </w:r>
      <w:hyperlink r:id="rId24" w:history="1">
        <w:r w:rsidRPr="00165CA0">
          <w:rPr>
            <w:sz w:val="28"/>
            <w:szCs w:val="28"/>
          </w:rPr>
          <w:t>СГС</w:t>
        </w:r>
      </w:hyperlink>
      <w:r w:rsidRPr="00165CA0">
        <w:rPr>
          <w:sz w:val="28"/>
          <w:szCs w:val="28"/>
        </w:rPr>
        <w:t xml:space="preserve"> "Учетная политика");</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Федеральный </w:t>
      </w:r>
      <w:hyperlink r:id="rId25"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 (далее - </w:t>
      </w:r>
      <w:hyperlink r:id="rId26" w:history="1">
        <w:r w:rsidRPr="00165CA0">
          <w:rPr>
            <w:sz w:val="28"/>
            <w:szCs w:val="28"/>
          </w:rPr>
          <w:t>СГС</w:t>
        </w:r>
      </w:hyperlink>
      <w:r w:rsidRPr="00165CA0">
        <w:rPr>
          <w:sz w:val="28"/>
          <w:szCs w:val="28"/>
        </w:rPr>
        <w:t xml:space="preserve"> "События после отчетной даты");</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Федеральный </w:t>
      </w:r>
      <w:hyperlink r:id="rId27"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"Доходы", утвержденный Приказом Минфина России от 27.02.2018 № 32н (далее - </w:t>
      </w:r>
      <w:hyperlink r:id="rId28" w:history="1">
        <w:r w:rsidRPr="00165CA0">
          <w:rPr>
            <w:sz w:val="28"/>
            <w:szCs w:val="28"/>
          </w:rPr>
          <w:t>СГС</w:t>
        </w:r>
      </w:hyperlink>
      <w:r w:rsidRPr="00165CA0">
        <w:rPr>
          <w:sz w:val="28"/>
          <w:szCs w:val="28"/>
        </w:rPr>
        <w:t xml:space="preserve"> "Доходы");</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Федеральный </w:t>
      </w:r>
      <w:hyperlink r:id="rId29"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"Влияние изменений курсов иностранных валют", утвержденный Приказом Минфина России от 30.05.2018 № 122н (далее - </w:t>
      </w:r>
      <w:hyperlink r:id="rId30" w:history="1">
        <w:r w:rsidRPr="00165CA0">
          <w:rPr>
            <w:sz w:val="28"/>
            <w:szCs w:val="28"/>
          </w:rPr>
          <w:t>СГС</w:t>
        </w:r>
      </w:hyperlink>
      <w:r w:rsidRPr="00165CA0">
        <w:rPr>
          <w:sz w:val="28"/>
          <w:szCs w:val="28"/>
        </w:rPr>
        <w:t xml:space="preserve"> "Влияние изменений курсов иностранных валют");</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Федеральный </w:t>
      </w:r>
      <w:hyperlink r:id="rId31"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"Информация о связанных сторонах", утвержденный Приказом Минфина России от 30.12.2017 № 277н (далее - </w:t>
      </w:r>
      <w:hyperlink r:id="rId32" w:history="1">
        <w:r w:rsidRPr="00165CA0">
          <w:rPr>
            <w:sz w:val="28"/>
            <w:szCs w:val="28"/>
          </w:rPr>
          <w:t>СГС</w:t>
        </w:r>
      </w:hyperlink>
      <w:r w:rsidRPr="00165CA0">
        <w:rPr>
          <w:sz w:val="28"/>
          <w:szCs w:val="28"/>
        </w:rPr>
        <w:t xml:space="preserve"> "Информация о связанных сторонах");</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Федеральный </w:t>
      </w:r>
      <w:hyperlink r:id="rId33"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"Непроизведенные активы", утвержденный Приказом Минфина России от 28.02.2018 № 34н (далее - </w:t>
      </w:r>
      <w:hyperlink r:id="rId34" w:history="1">
        <w:r w:rsidRPr="00165CA0">
          <w:rPr>
            <w:sz w:val="28"/>
            <w:szCs w:val="28"/>
          </w:rPr>
          <w:t>СГС</w:t>
        </w:r>
      </w:hyperlink>
      <w:r w:rsidRPr="00165CA0">
        <w:rPr>
          <w:sz w:val="28"/>
          <w:szCs w:val="28"/>
        </w:rPr>
        <w:t xml:space="preserve"> "Непроизведенные активы");</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Федеральный </w:t>
      </w:r>
      <w:hyperlink r:id="rId35"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"Бюджетная информация в бухгалтерской (финансовой) отчетности", утвержденный Приказом Минфина России от 28.02.2018 № 37н (далее - </w:t>
      </w:r>
      <w:hyperlink r:id="rId36" w:history="1">
        <w:r w:rsidRPr="00165CA0">
          <w:rPr>
            <w:sz w:val="28"/>
            <w:szCs w:val="28"/>
          </w:rPr>
          <w:t>СГС</w:t>
        </w:r>
      </w:hyperlink>
      <w:r w:rsidRPr="00165CA0">
        <w:rPr>
          <w:sz w:val="28"/>
          <w:szCs w:val="28"/>
        </w:rPr>
        <w:t xml:space="preserve"> "Бюджетная информация в бухгалтерской (финансовой) отчетности");</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Федеральный </w:t>
      </w:r>
      <w:hyperlink r:id="rId37"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"Резервы. Раскрытие информации об условных обязательствах и условных активах", утвержденный Приказом Минфина России от 30.05.2018 № 124н (далее - </w:t>
      </w:r>
      <w:hyperlink r:id="rId38" w:history="1">
        <w:r w:rsidRPr="00165CA0">
          <w:rPr>
            <w:sz w:val="28"/>
            <w:szCs w:val="28"/>
          </w:rPr>
          <w:t>СГС</w:t>
        </w:r>
      </w:hyperlink>
      <w:r w:rsidRPr="00165CA0">
        <w:rPr>
          <w:sz w:val="28"/>
          <w:szCs w:val="28"/>
        </w:rPr>
        <w:t xml:space="preserve"> "Резервы");</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Федеральный </w:t>
      </w:r>
      <w:hyperlink r:id="rId39"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"Долгосрочные договоры", утвержденный Приказом Минфина России от 29.06.2018 № 145н (далее - </w:t>
      </w:r>
      <w:hyperlink r:id="rId40" w:history="1">
        <w:r w:rsidRPr="00165CA0">
          <w:rPr>
            <w:sz w:val="28"/>
            <w:szCs w:val="28"/>
          </w:rPr>
          <w:t>СГС</w:t>
        </w:r>
      </w:hyperlink>
      <w:r w:rsidRPr="00165CA0">
        <w:rPr>
          <w:sz w:val="28"/>
          <w:szCs w:val="28"/>
        </w:rPr>
        <w:t xml:space="preserve"> "Долгосрочные договоры");</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Федеральный </w:t>
      </w:r>
      <w:hyperlink r:id="rId41"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"Запасы", утвержденный Приказом Минфина России от 07.12.2018 № 256н (далее - </w:t>
      </w:r>
      <w:hyperlink r:id="rId42" w:history="1">
        <w:r w:rsidRPr="00165CA0">
          <w:rPr>
            <w:sz w:val="28"/>
            <w:szCs w:val="28"/>
          </w:rPr>
          <w:t>СГС</w:t>
        </w:r>
      </w:hyperlink>
      <w:r w:rsidRPr="00165CA0">
        <w:rPr>
          <w:sz w:val="28"/>
          <w:szCs w:val="28"/>
        </w:rPr>
        <w:t xml:space="preserve"> "Запасы");</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lastRenderedPageBreak/>
        <w:t xml:space="preserve">Федеральный </w:t>
      </w:r>
      <w:hyperlink r:id="rId43" w:history="1">
        <w:r w:rsidRPr="00165CA0">
          <w:rPr>
            <w:sz w:val="28"/>
            <w:szCs w:val="28"/>
          </w:rPr>
          <w:t>стандарт</w:t>
        </w:r>
      </w:hyperlink>
      <w:r w:rsidRPr="00165CA0">
        <w:rPr>
          <w:sz w:val="28"/>
          <w:szCs w:val="28"/>
        </w:rPr>
        <w:t xml:space="preserve"> бухгалтерского учета государственных финансов "Нематериальные активы", утвержденный Приказом Минфина России от 15.11.2019 № 181н (далее - </w:t>
      </w:r>
      <w:hyperlink r:id="rId44" w:history="1">
        <w:r w:rsidRPr="00165CA0">
          <w:rPr>
            <w:sz w:val="28"/>
            <w:szCs w:val="28"/>
          </w:rPr>
          <w:t>СГС</w:t>
        </w:r>
      </w:hyperlink>
      <w:r w:rsidRPr="00165CA0">
        <w:rPr>
          <w:sz w:val="28"/>
          <w:szCs w:val="28"/>
        </w:rPr>
        <w:t xml:space="preserve"> "Нематериальные активы");</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Федеральный </w:t>
      </w:r>
      <w:hyperlink r:id="rId45" w:history="1">
        <w:r w:rsidRPr="00165CA0">
          <w:rPr>
            <w:sz w:val="28"/>
            <w:szCs w:val="28"/>
          </w:rPr>
          <w:t>стандарт</w:t>
        </w:r>
      </w:hyperlink>
      <w:r w:rsidRPr="00165CA0">
        <w:rPr>
          <w:sz w:val="28"/>
          <w:szCs w:val="28"/>
        </w:rPr>
        <w:t xml:space="preserve"> бухгалтерского учета государственных финансов "Выплаты персоналу", утвержденный Приказом Минфина России от 15.11.2019 № 184н (далее - </w:t>
      </w:r>
      <w:hyperlink r:id="rId46" w:history="1">
        <w:r w:rsidRPr="00165CA0">
          <w:rPr>
            <w:sz w:val="28"/>
            <w:szCs w:val="28"/>
          </w:rPr>
          <w:t>СГС</w:t>
        </w:r>
      </w:hyperlink>
      <w:r w:rsidRPr="00165CA0">
        <w:rPr>
          <w:sz w:val="28"/>
          <w:szCs w:val="28"/>
        </w:rPr>
        <w:t xml:space="preserve"> "Выплаты персоналу");</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Федеральный </w:t>
      </w:r>
      <w:hyperlink r:id="rId47" w:history="1">
        <w:r w:rsidRPr="00165CA0">
          <w:rPr>
            <w:sz w:val="28"/>
            <w:szCs w:val="28"/>
          </w:rPr>
          <w:t>стандарт</w:t>
        </w:r>
      </w:hyperlink>
      <w:r w:rsidRPr="00165CA0">
        <w:rPr>
          <w:sz w:val="28"/>
          <w:szCs w:val="28"/>
        </w:rPr>
        <w:t xml:space="preserve"> бухгалтерского учета государственных финансов "Финансовые инструменты", утвержденный Приказом Минфина России от 30.06.2020 № 129н (далее - </w:t>
      </w:r>
      <w:hyperlink r:id="rId48" w:history="1">
        <w:r w:rsidRPr="00165CA0">
          <w:rPr>
            <w:sz w:val="28"/>
            <w:szCs w:val="28"/>
          </w:rPr>
          <w:t>СГС</w:t>
        </w:r>
      </w:hyperlink>
      <w:r w:rsidRPr="00165CA0">
        <w:rPr>
          <w:sz w:val="28"/>
          <w:szCs w:val="28"/>
        </w:rPr>
        <w:t xml:space="preserve"> "Финансовые инструменты");</w:t>
      </w:r>
    </w:p>
    <w:p w:rsidR="006D6DD1" w:rsidRPr="00165CA0" w:rsidRDefault="00DA05D2" w:rsidP="006D6DD1">
      <w:pPr>
        <w:pStyle w:val="ab"/>
        <w:numPr>
          <w:ilvl w:val="1"/>
          <w:numId w:val="4"/>
        </w:numPr>
        <w:spacing w:before="0" w:after="0"/>
        <w:ind w:firstLine="851"/>
        <w:jc w:val="both"/>
        <w:rPr>
          <w:sz w:val="28"/>
          <w:szCs w:val="28"/>
        </w:rPr>
      </w:pPr>
      <w:hyperlink r:id="rId49" w:history="1">
        <w:r w:rsidR="006D6DD1" w:rsidRPr="00165CA0">
          <w:rPr>
            <w:sz w:val="28"/>
            <w:szCs w:val="28"/>
          </w:rPr>
          <w:t>Инструкция</w:t>
        </w:r>
      </w:hyperlink>
      <w:r w:rsidR="006D6DD1" w:rsidRPr="00165CA0">
        <w:rPr>
          <w:sz w:val="28"/>
          <w:szCs w:val="28"/>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 </w:t>
      </w:r>
      <w:hyperlink r:id="rId50" w:history="1">
        <w:r w:rsidR="006D6DD1" w:rsidRPr="00165CA0">
          <w:rPr>
            <w:sz w:val="28"/>
            <w:szCs w:val="28"/>
          </w:rPr>
          <w:t>Инструкция</w:t>
        </w:r>
      </w:hyperlink>
      <w:r w:rsidR="006D6DD1" w:rsidRPr="00165CA0">
        <w:rPr>
          <w:sz w:val="28"/>
          <w:szCs w:val="28"/>
        </w:rPr>
        <w:t xml:space="preserve"> № 157н);</w:t>
      </w:r>
    </w:p>
    <w:p w:rsidR="006D6DD1" w:rsidRPr="00430D93" w:rsidRDefault="00DA05D2" w:rsidP="006D6DD1">
      <w:pPr>
        <w:pStyle w:val="ab"/>
        <w:numPr>
          <w:ilvl w:val="1"/>
          <w:numId w:val="4"/>
        </w:numPr>
        <w:spacing w:before="0" w:after="0"/>
        <w:ind w:firstLine="851"/>
        <w:jc w:val="both"/>
        <w:rPr>
          <w:sz w:val="28"/>
          <w:szCs w:val="28"/>
        </w:rPr>
      </w:pPr>
      <w:hyperlink r:id="rId51" w:history="1">
        <w:r w:rsidR="006D6DD1" w:rsidRPr="00165CA0">
          <w:rPr>
            <w:sz w:val="28"/>
            <w:szCs w:val="28"/>
          </w:rPr>
          <w:t>Инструкция</w:t>
        </w:r>
      </w:hyperlink>
      <w:r w:rsidR="006D6DD1" w:rsidRPr="00165CA0">
        <w:rPr>
          <w:sz w:val="28"/>
          <w:szCs w:val="28"/>
        </w:rPr>
        <w:t xml:space="preserve"> по применению Плана счетов бюджетного учета, утвержденная Приказом Минфина России от 06.12.2010 № 162н (далее - </w:t>
      </w:r>
      <w:hyperlink r:id="rId52" w:history="1">
        <w:r w:rsidR="006D6DD1" w:rsidRPr="00430D93">
          <w:rPr>
            <w:sz w:val="28"/>
            <w:szCs w:val="28"/>
          </w:rPr>
          <w:t>Инструкция</w:t>
        </w:r>
      </w:hyperlink>
      <w:r w:rsidR="006D6DD1" w:rsidRPr="00430D93">
        <w:rPr>
          <w:sz w:val="28"/>
          <w:szCs w:val="28"/>
        </w:rPr>
        <w:t xml:space="preserve"> № 162н);</w:t>
      </w:r>
    </w:p>
    <w:p w:rsidR="006D6DD1" w:rsidRPr="00430D93" w:rsidRDefault="00DA05D2" w:rsidP="006D6DD1">
      <w:pPr>
        <w:pStyle w:val="ab"/>
        <w:numPr>
          <w:ilvl w:val="1"/>
          <w:numId w:val="4"/>
        </w:numPr>
        <w:spacing w:before="0" w:after="0"/>
        <w:ind w:firstLine="851"/>
        <w:jc w:val="both"/>
        <w:rPr>
          <w:sz w:val="28"/>
          <w:szCs w:val="28"/>
        </w:rPr>
      </w:pPr>
      <w:hyperlink r:id="rId53" w:history="1">
        <w:r w:rsidR="006D6DD1" w:rsidRPr="00430D93">
          <w:rPr>
            <w:sz w:val="28"/>
            <w:szCs w:val="28"/>
          </w:rPr>
          <w:t>Инструкция</w:t>
        </w:r>
      </w:hyperlink>
      <w:r w:rsidR="006D6DD1" w:rsidRPr="00430D93">
        <w:rPr>
          <w:sz w:val="28"/>
          <w:szCs w:val="28"/>
        </w:rPr>
        <w:t xml:space="preserve"> по применению Плана счетов бухгалтерского учета, утвержденная Приказом Минфина России от 16.12.2010 N 174н (далее - </w:t>
      </w:r>
      <w:hyperlink r:id="rId54" w:history="1">
        <w:r w:rsidR="006D6DD1" w:rsidRPr="00430D93">
          <w:rPr>
            <w:sz w:val="28"/>
            <w:szCs w:val="28"/>
          </w:rPr>
          <w:t>Инструкция</w:t>
        </w:r>
      </w:hyperlink>
      <w:r w:rsidR="006D6DD1" w:rsidRPr="00430D93">
        <w:rPr>
          <w:sz w:val="28"/>
          <w:szCs w:val="28"/>
        </w:rPr>
        <w:t xml:space="preserve"> № 174н);</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Методические </w:t>
      </w:r>
      <w:hyperlink r:id="rId55" w:history="1">
        <w:r w:rsidRPr="00165CA0">
          <w:rPr>
            <w:sz w:val="28"/>
            <w:szCs w:val="28"/>
          </w:rPr>
          <w:t>указания</w:t>
        </w:r>
      </w:hyperlink>
      <w:r w:rsidRPr="00165CA0">
        <w:rPr>
          <w:sz w:val="28"/>
          <w:szCs w:val="28"/>
        </w:rPr>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(Приложение № 5 к Приказу Минфина России от 30.03.2015 № 52н) (далее - Приказом Минфина России № 52н);</w:t>
      </w:r>
    </w:p>
    <w:p w:rsidR="006D6DD1" w:rsidRPr="00165CA0" w:rsidRDefault="00DA05D2" w:rsidP="006D6DD1">
      <w:pPr>
        <w:pStyle w:val="ab"/>
        <w:numPr>
          <w:ilvl w:val="1"/>
          <w:numId w:val="4"/>
        </w:numPr>
        <w:spacing w:before="0" w:after="0"/>
        <w:ind w:firstLine="851"/>
        <w:jc w:val="both"/>
        <w:rPr>
          <w:sz w:val="28"/>
          <w:szCs w:val="28"/>
        </w:rPr>
      </w:pPr>
      <w:hyperlink r:id="rId56" w:history="1">
        <w:r w:rsidR="006D6DD1" w:rsidRPr="00165CA0">
          <w:rPr>
            <w:sz w:val="28"/>
            <w:szCs w:val="28"/>
          </w:rPr>
          <w:t>Указание</w:t>
        </w:r>
      </w:hyperlink>
      <w:r w:rsidR="006D6DD1" w:rsidRPr="00165CA0">
        <w:rPr>
          <w:sz w:val="28"/>
          <w:szCs w:val="28"/>
        </w:rPr>
        <w:t xml:space="preserve">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w:t>
      </w:r>
      <w:hyperlink r:id="rId57" w:history="1">
        <w:r w:rsidR="006D6DD1" w:rsidRPr="00165CA0">
          <w:rPr>
            <w:sz w:val="28"/>
            <w:szCs w:val="28"/>
          </w:rPr>
          <w:t>Указание</w:t>
        </w:r>
      </w:hyperlink>
      <w:r w:rsidR="006D6DD1" w:rsidRPr="00165CA0">
        <w:rPr>
          <w:sz w:val="28"/>
          <w:szCs w:val="28"/>
        </w:rPr>
        <w:t xml:space="preserve"> № 3210-У);</w:t>
      </w:r>
    </w:p>
    <w:p w:rsidR="006D6DD1" w:rsidRPr="00165CA0" w:rsidRDefault="00DA05D2" w:rsidP="006D6DD1">
      <w:pPr>
        <w:pStyle w:val="ab"/>
        <w:numPr>
          <w:ilvl w:val="1"/>
          <w:numId w:val="4"/>
        </w:numPr>
        <w:spacing w:before="0" w:after="0"/>
        <w:ind w:firstLine="851"/>
        <w:jc w:val="both"/>
        <w:rPr>
          <w:sz w:val="28"/>
          <w:szCs w:val="28"/>
        </w:rPr>
      </w:pPr>
      <w:hyperlink r:id="rId58" w:history="1">
        <w:r w:rsidR="006D6DD1" w:rsidRPr="00165CA0">
          <w:rPr>
            <w:sz w:val="28"/>
            <w:szCs w:val="28"/>
          </w:rPr>
          <w:t>Указание</w:t>
        </w:r>
      </w:hyperlink>
      <w:r w:rsidR="006D6DD1" w:rsidRPr="00165CA0">
        <w:rPr>
          <w:sz w:val="28"/>
          <w:szCs w:val="28"/>
        </w:rPr>
        <w:t xml:space="preserve"> Банка России от 09.12.2019 № 5348-У "О правилах наличных расчетов" (далее - </w:t>
      </w:r>
      <w:hyperlink r:id="rId59" w:history="1">
        <w:r w:rsidR="006D6DD1" w:rsidRPr="00165CA0">
          <w:rPr>
            <w:sz w:val="28"/>
            <w:szCs w:val="28"/>
          </w:rPr>
          <w:t>Указание</w:t>
        </w:r>
      </w:hyperlink>
      <w:r w:rsidR="006D6DD1" w:rsidRPr="00165CA0">
        <w:rPr>
          <w:sz w:val="28"/>
          <w:szCs w:val="28"/>
        </w:rPr>
        <w:t xml:space="preserve"> № 5348-У);</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Методические </w:t>
      </w:r>
      <w:hyperlink r:id="rId60" w:history="1">
        <w:r w:rsidRPr="00165CA0">
          <w:rPr>
            <w:sz w:val="28"/>
            <w:szCs w:val="28"/>
          </w:rPr>
          <w:t>указания</w:t>
        </w:r>
      </w:hyperlink>
      <w:r w:rsidRPr="00165CA0">
        <w:rPr>
          <w:sz w:val="28"/>
          <w:szCs w:val="28"/>
        </w:rPr>
        <w:t xml:space="preserve"> по инвентаризации имущества и финансовых обязательств, утвержденные Приказом Минфина России от 13.06.1995 № 49 (далее - Методические </w:t>
      </w:r>
      <w:hyperlink r:id="rId61" w:history="1">
        <w:r w:rsidRPr="00165CA0">
          <w:rPr>
            <w:sz w:val="28"/>
            <w:szCs w:val="28"/>
          </w:rPr>
          <w:t>указания</w:t>
        </w:r>
      </w:hyperlink>
      <w:r w:rsidRPr="00165CA0">
        <w:rPr>
          <w:sz w:val="28"/>
          <w:szCs w:val="28"/>
        </w:rPr>
        <w:t xml:space="preserve"> № 49);</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Методические </w:t>
      </w:r>
      <w:hyperlink r:id="rId62" w:history="1">
        <w:r w:rsidRPr="00165CA0">
          <w:rPr>
            <w:sz w:val="28"/>
            <w:szCs w:val="28"/>
          </w:rPr>
          <w:t>рекомендации</w:t>
        </w:r>
      </w:hyperlink>
      <w:r w:rsidRPr="00165CA0">
        <w:rPr>
          <w:sz w:val="28"/>
          <w:szCs w:val="28"/>
        </w:rPr>
        <w:t xml:space="preserve"> "Нормы расхода топлива и смазочных материалов на автомобильном транспорте", введенные в действие </w:t>
      </w:r>
      <w:r w:rsidRPr="00165CA0">
        <w:rPr>
          <w:sz w:val="28"/>
          <w:szCs w:val="28"/>
        </w:rPr>
        <w:lastRenderedPageBreak/>
        <w:t xml:space="preserve">Распоряжением Минтранса России от 14.03.2008 № АМ-23-р (далее - Методические </w:t>
      </w:r>
      <w:hyperlink r:id="rId63" w:history="1">
        <w:r w:rsidRPr="00165CA0">
          <w:rPr>
            <w:sz w:val="28"/>
            <w:szCs w:val="28"/>
          </w:rPr>
          <w:t>рекомендации</w:t>
        </w:r>
      </w:hyperlink>
      <w:r w:rsidRPr="00165CA0">
        <w:rPr>
          <w:sz w:val="28"/>
          <w:szCs w:val="28"/>
        </w:rPr>
        <w:t xml:space="preserve"> № АМ-23-р);</w:t>
      </w:r>
    </w:p>
    <w:p w:rsidR="006D6DD1" w:rsidRPr="00165CA0" w:rsidRDefault="00DA05D2" w:rsidP="006D6DD1">
      <w:pPr>
        <w:pStyle w:val="ab"/>
        <w:numPr>
          <w:ilvl w:val="1"/>
          <w:numId w:val="4"/>
        </w:numPr>
        <w:spacing w:before="0" w:after="0"/>
        <w:ind w:firstLine="851"/>
        <w:jc w:val="both"/>
        <w:rPr>
          <w:sz w:val="28"/>
          <w:szCs w:val="28"/>
        </w:rPr>
      </w:pPr>
      <w:hyperlink r:id="rId64" w:history="1">
        <w:r w:rsidR="006D6DD1" w:rsidRPr="00165CA0">
          <w:rPr>
            <w:sz w:val="28"/>
            <w:szCs w:val="28"/>
          </w:rPr>
          <w:t>Правила</w:t>
        </w:r>
      </w:hyperlink>
      <w:r w:rsidR="006D6DD1" w:rsidRPr="00165CA0">
        <w:rPr>
          <w:sz w:val="28"/>
          <w:szCs w:val="28"/>
        </w:rPr>
        <w:t xml:space="preserve"> учета и хранения драгоценных металлов, драгоценных камней и продукции из них, а также ведения соответствующей отчетности, утвержденные Постановлением Правительства РФ от 28.09.2000 № 731 (далее - </w:t>
      </w:r>
      <w:hyperlink r:id="rId65" w:history="1">
        <w:r w:rsidR="006D6DD1" w:rsidRPr="00165CA0">
          <w:rPr>
            <w:sz w:val="28"/>
            <w:szCs w:val="28"/>
          </w:rPr>
          <w:t>Правила</w:t>
        </w:r>
      </w:hyperlink>
      <w:r w:rsidR="006D6DD1" w:rsidRPr="00165CA0">
        <w:rPr>
          <w:sz w:val="28"/>
          <w:szCs w:val="28"/>
        </w:rPr>
        <w:t xml:space="preserve"> учета и хранения драгоценных металлов, драгоценных камней и продукции из них, а также ведения соответствующей отчетности);</w:t>
      </w:r>
    </w:p>
    <w:p w:rsidR="006D6DD1" w:rsidRDefault="00DA05D2" w:rsidP="006D6DD1">
      <w:pPr>
        <w:pStyle w:val="ab"/>
        <w:numPr>
          <w:ilvl w:val="1"/>
          <w:numId w:val="4"/>
        </w:numPr>
        <w:spacing w:before="0" w:after="0"/>
        <w:ind w:firstLine="851"/>
        <w:jc w:val="both"/>
        <w:rPr>
          <w:sz w:val="28"/>
          <w:szCs w:val="28"/>
        </w:rPr>
      </w:pPr>
      <w:hyperlink r:id="rId66" w:history="1">
        <w:r w:rsidR="006D6DD1" w:rsidRPr="00165CA0">
          <w:rPr>
            <w:sz w:val="28"/>
            <w:szCs w:val="28"/>
          </w:rPr>
          <w:t>Инструкция</w:t>
        </w:r>
      </w:hyperlink>
      <w:r w:rsidR="006D6DD1" w:rsidRPr="00165CA0">
        <w:rPr>
          <w:sz w:val="28"/>
          <w:szCs w:val="28"/>
        </w:rP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 № 191н (далее - </w:t>
      </w:r>
      <w:hyperlink r:id="rId67" w:history="1">
        <w:r w:rsidR="006D6DD1" w:rsidRPr="00165CA0">
          <w:rPr>
            <w:sz w:val="28"/>
            <w:szCs w:val="28"/>
          </w:rPr>
          <w:t>Инструкция</w:t>
        </w:r>
      </w:hyperlink>
      <w:r w:rsidR="006D6DD1" w:rsidRPr="00165CA0">
        <w:rPr>
          <w:sz w:val="28"/>
          <w:szCs w:val="28"/>
        </w:rPr>
        <w:t xml:space="preserve"> № 191н);</w:t>
      </w:r>
    </w:p>
    <w:p w:rsidR="006D6DD1" w:rsidRPr="00024DBA" w:rsidRDefault="006D6DD1" w:rsidP="006D6DD1">
      <w:pPr>
        <w:pStyle w:val="ab"/>
        <w:numPr>
          <w:ilvl w:val="1"/>
          <w:numId w:val="4"/>
        </w:numPr>
        <w:spacing w:before="0" w:after="0"/>
        <w:ind w:firstLine="851"/>
        <w:jc w:val="both"/>
        <w:rPr>
          <w:sz w:val="28"/>
          <w:szCs w:val="28"/>
        </w:rPr>
      </w:pPr>
      <w:r w:rsidRPr="00024DBA">
        <w:rPr>
          <w:sz w:val="28"/>
          <w:szCs w:val="28"/>
        </w:rPr>
        <w:t xml:space="preserve">Инструкция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утвержденная Приказом Минфина России от 25.03.2011 N 33н (далее - </w:t>
      </w:r>
      <w:hyperlink r:id="rId68" w:history="1">
        <w:r w:rsidRPr="00024DBA">
          <w:rPr>
            <w:sz w:val="28"/>
            <w:szCs w:val="28"/>
          </w:rPr>
          <w:t>Инструкция</w:t>
        </w:r>
      </w:hyperlink>
      <w:r w:rsidRPr="00024DBA">
        <w:rPr>
          <w:sz w:val="28"/>
          <w:szCs w:val="28"/>
        </w:rPr>
        <w:t xml:space="preserve"> № 33н);</w:t>
      </w:r>
    </w:p>
    <w:p w:rsidR="006D6DD1" w:rsidRPr="00F45AE8" w:rsidRDefault="00DA05D2" w:rsidP="006D6DD1">
      <w:pPr>
        <w:pStyle w:val="ab"/>
        <w:numPr>
          <w:ilvl w:val="1"/>
          <w:numId w:val="4"/>
        </w:numPr>
        <w:spacing w:before="0" w:after="0"/>
        <w:ind w:firstLine="851"/>
        <w:jc w:val="both"/>
        <w:rPr>
          <w:sz w:val="28"/>
          <w:szCs w:val="28"/>
        </w:rPr>
      </w:pPr>
      <w:hyperlink r:id="rId69" w:history="1">
        <w:r w:rsidR="006D6DD1" w:rsidRPr="00F45AE8">
          <w:rPr>
            <w:sz w:val="28"/>
            <w:szCs w:val="28"/>
          </w:rPr>
          <w:t>Приказ</w:t>
        </w:r>
      </w:hyperlink>
      <w:r w:rsidR="006D6DD1" w:rsidRPr="00F45AE8">
        <w:rPr>
          <w:sz w:val="28"/>
          <w:szCs w:val="28"/>
        </w:rPr>
        <w:t xml:space="preserve"> Минфина России от 09.12.2016 № 231н "Об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 (далее - </w:t>
      </w:r>
      <w:hyperlink r:id="rId70" w:history="1">
        <w:r w:rsidR="006D6DD1" w:rsidRPr="00F45AE8">
          <w:rPr>
            <w:sz w:val="28"/>
            <w:szCs w:val="28"/>
          </w:rPr>
          <w:t>Приказ</w:t>
        </w:r>
      </w:hyperlink>
      <w:r w:rsidR="006D6DD1" w:rsidRPr="00F45AE8">
        <w:rPr>
          <w:sz w:val="28"/>
          <w:szCs w:val="28"/>
        </w:rPr>
        <w:t xml:space="preserve"> Минфина России № 231н);</w:t>
      </w:r>
    </w:p>
    <w:p w:rsidR="006D6DD1" w:rsidRPr="00165CA0" w:rsidRDefault="00DA05D2" w:rsidP="006D6DD1">
      <w:pPr>
        <w:pStyle w:val="ab"/>
        <w:numPr>
          <w:ilvl w:val="1"/>
          <w:numId w:val="4"/>
        </w:numPr>
        <w:spacing w:before="0" w:after="0"/>
        <w:ind w:firstLine="851"/>
        <w:jc w:val="both"/>
        <w:rPr>
          <w:sz w:val="28"/>
          <w:szCs w:val="28"/>
        </w:rPr>
      </w:pPr>
      <w:hyperlink r:id="rId71" w:history="1">
        <w:r w:rsidR="006D6DD1" w:rsidRPr="00165CA0">
          <w:rPr>
            <w:sz w:val="28"/>
            <w:szCs w:val="28"/>
          </w:rPr>
          <w:t>Порядок</w:t>
        </w:r>
      </w:hyperlink>
      <w:r w:rsidR="006D6DD1" w:rsidRPr="00165CA0">
        <w:rPr>
          <w:sz w:val="28"/>
          <w:szCs w:val="28"/>
        </w:rPr>
        <w:t xml:space="preserve"> формирования и применения кодов бюджетной классификации Российской Федерации, их структура и принципы назначения, утвержденные Приказом Минфина России от 06.06.2019 № 85н (далее - </w:t>
      </w:r>
      <w:hyperlink r:id="rId72" w:history="1">
        <w:r w:rsidR="006D6DD1" w:rsidRPr="00165CA0">
          <w:rPr>
            <w:sz w:val="28"/>
            <w:szCs w:val="28"/>
          </w:rPr>
          <w:t>Порядок</w:t>
        </w:r>
      </w:hyperlink>
      <w:r w:rsidR="006D6DD1" w:rsidRPr="00165CA0">
        <w:rPr>
          <w:sz w:val="28"/>
          <w:szCs w:val="28"/>
        </w:rPr>
        <w:t xml:space="preserve"> № 85н);</w:t>
      </w:r>
    </w:p>
    <w:p w:rsidR="006D6DD1" w:rsidRPr="00165CA0" w:rsidRDefault="00DA05D2" w:rsidP="006D6DD1">
      <w:pPr>
        <w:pStyle w:val="ab"/>
        <w:numPr>
          <w:ilvl w:val="1"/>
          <w:numId w:val="4"/>
        </w:numPr>
        <w:spacing w:before="0" w:after="0"/>
        <w:ind w:firstLine="851"/>
        <w:jc w:val="both"/>
        <w:rPr>
          <w:sz w:val="28"/>
          <w:szCs w:val="28"/>
        </w:rPr>
      </w:pPr>
      <w:hyperlink r:id="rId73" w:history="1">
        <w:r w:rsidR="006D6DD1" w:rsidRPr="00165CA0">
          <w:rPr>
            <w:sz w:val="28"/>
            <w:szCs w:val="28"/>
          </w:rPr>
          <w:t>Порядок</w:t>
        </w:r>
      </w:hyperlink>
      <w:r w:rsidR="006D6DD1" w:rsidRPr="00165CA0">
        <w:rPr>
          <w:sz w:val="28"/>
          <w:szCs w:val="28"/>
        </w:rPr>
        <w:t xml:space="preserve"> применения классификации операций сектора государственного управления, утвержденный Приказом Минфина России от 29.11.2017 № 209н (далее - </w:t>
      </w:r>
      <w:hyperlink r:id="rId74" w:history="1">
        <w:r w:rsidR="006D6DD1" w:rsidRPr="00165CA0">
          <w:rPr>
            <w:sz w:val="28"/>
            <w:szCs w:val="28"/>
          </w:rPr>
          <w:t>Порядок</w:t>
        </w:r>
      </w:hyperlink>
      <w:r w:rsidR="006D6DD1" w:rsidRPr="00165CA0">
        <w:rPr>
          <w:sz w:val="28"/>
          <w:szCs w:val="28"/>
        </w:rPr>
        <w:t xml:space="preserve"> применения КОСГУ, </w:t>
      </w:r>
      <w:hyperlink r:id="rId75" w:history="1">
        <w:r w:rsidR="006D6DD1" w:rsidRPr="00165CA0">
          <w:rPr>
            <w:sz w:val="28"/>
            <w:szCs w:val="28"/>
          </w:rPr>
          <w:t>Порядок</w:t>
        </w:r>
      </w:hyperlink>
      <w:r w:rsidR="006D6DD1" w:rsidRPr="00165CA0">
        <w:rPr>
          <w:sz w:val="28"/>
          <w:szCs w:val="28"/>
        </w:rPr>
        <w:t xml:space="preserve"> № 209н);</w:t>
      </w:r>
    </w:p>
    <w:p w:rsidR="006D6DD1" w:rsidRPr="00165CA0" w:rsidRDefault="006D6DD1" w:rsidP="006D6DD1">
      <w:pPr>
        <w:spacing w:line="288" w:lineRule="auto"/>
        <w:ind w:firstLine="851"/>
        <w:rPr>
          <w:bCs/>
          <w:sz w:val="28"/>
          <w:szCs w:val="28"/>
        </w:rPr>
      </w:pPr>
      <w:bookmarkStart w:id="6" w:name="_ref_1-e318cc4b8b0445"/>
      <w:r w:rsidRPr="00165CA0">
        <w:rPr>
          <w:bCs/>
          <w:sz w:val="28"/>
          <w:szCs w:val="28"/>
        </w:rPr>
        <w:t xml:space="preserve">Форма ведения </w:t>
      </w:r>
      <w:r>
        <w:rPr>
          <w:bCs/>
          <w:sz w:val="28"/>
          <w:szCs w:val="28"/>
        </w:rPr>
        <w:t>бюджетного (бухгалтерского) учета</w:t>
      </w:r>
      <w:r w:rsidRPr="00EC47BE">
        <w:rPr>
          <w:sz w:val="28"/>
          <w:szCs w:val="28"/>
        </w:rPr>
        <w:t xml:space="preserve"> </w:t>
      </w:r>
      <w:r>
        <w:rPr>
          <w:sz w:val="28"/>
          <w:szCs w:val="28"/>
        </w:rPr>
        <w:t xml:space="preserve">государственных органов и государственных учреждений, заключившими соглашения </w:t>
      </w:r>
      <w:r w:rsidRPr="009D1692">
        <w:rPr>
          <w:sz w:val="28"/>
          <w:szCs w:val="28"/>
        </w:rPr>
        <w:t>о передаче функций по ведению бюджетного (бухгалтерского) учета и формированию бюджетной (бухгалтерской) отчетности, начислению и оплате труда, иных выплат и связанных с ними обязательных платежей в бюджеты бюджетной системы Российской Федерации и в государственные внебюджетные фонды, ф</w:t>
      </w:r>
      <w:r>
        <w:rPr>
          <w:sz w:val="28"/>
          <w:szCs w:val="28"/>
        </w:rPr>
        <w:t>ормированию налоговой отчетности</w:t>
      </w:r>
      <w:r w:rsidRPr="00783A47">
        <w:rPr>
          <w:sz w:val="28"/>
          <w:szCs w:val="28"/>
        </w:rPr>
        <w:t xml:space="preserve"> </w:t>
      </w:r>
      <w:r>
        <w:rPr>
          <w:sz w:val="28"/>
          <w:szCs w:val="28"/>
        </w:rPr>
        <w:t>(далее–</w:t>
      </w:r>
      <w:r w:rsidRPr="00783A47">
        <w:rPr>
          <w:sz w:val="28"/>
          <w:szCs w:val="28"/>
        </w:rPr>
        <w:t>учреждения</w:t>
      </w:r>
      <w:r>
        <w:rPr>
          <w:sz w:val="28"/>
          <w:szCs w:val="28"/>
        </w:rPr>
        <w:t>)</w:t>
      </w:r>
      <w:r>
        <w:rPr>
          <w:bCs/>
          <w:sz w:val="28"/>
          <w:szCs w:val="28"/>
        </w:rPr>
        <w:t xml:space="preserve"> -</w:t>
      </w:r>
      <w:r w:rsidRPr="00165CA0">
        <w:rPr>
          <w:bCs/>
          <w:sz w:val="28"/>
          <w:szCs w:val="28"/>
        </w:rPr>
        <w:t xml:space="preserve">автоматизированная с применением </w:t>
      </w:r>
      <w:bookmarkEnd w:id="6"/>
      <w:r w:rsidRPr="00165CA0">
        <w:rPr>
          <w:bCs/>
          <w:sz w:val="28"/>
          <w:szCs w:val="28"/>
        </w:rPr>
        <w:t>программного продукта «</w:t>
      </w:r>
      <w:r w:rsidRPr="00165CA0">
        <w:rPr>
          <w:iCs/>
          <w:sz w:val="28"/>
          <w:szCs w:val="28"/>
        </w:rPr>
        <w:t>1С:</w:t>
      </w:r>
      <w:r w:rsidRPr="00165CA0">
        <w:rPr>
          <w:bCs/>
          <w:sz w:val="28"/>
          <w:szCs w:val="28"/>
        </w:rPr>
        <w:t xml:space="preserve"> </w:t>
      </w:r>
      <w:r w:rsidRPr="00165CA0">
        <w:rPr>
          <w:iCs/>
          <w:sz w:val="28"/>
          <w:szCs w:val="28"/>
        </w:rPr>
        <w:t>Предприятие</w:t>
      </w:r>
      <w:r w:rsidRPr="00165CA0">
        <w:rPr>
          <w:bCs/>
          <w:sz w:val="28"/>
          <w:szCs w:val="28"/>
        </w:rPr>
        <w:t>».</w:t>
      </w:r>
    </w:p>
    <w:p w:rsidR="006D6DD1" w:rsidRPr="00165CA0" w:rsidRDefault="006D6DD1" w:rsidP="006D6DD1">
      <w:pPr>
        <w:pStyle w:val="2"/>
        <w:numPr>
          <w:ilvl w:val="0"/>
          <w:numId w:val="0"/>
        </w:numPr>
        <w:spacing w:before="0" w:after="0"/>
        <w:ind w:firstLine="851"/>
        <w:rPr>
          <w:sz w:val="28"/>
          <w:szCs w:val="28"/>
        </w:rPr>
      </w:pPr>
      <w:bookmarkStart w:id="7" w:name="_ref_1-3c2fd66b039c49"/>
      <w:bookmarkStart w:id="8" w:name="_ref_1-2f2cf22414f448"/>
      <w:r w:rsidRPr="00165CA0">
        <w:rPr>
          <w:sz w:val="28"/>
          <w:szCs w:val="28"/>
        </w:rPr>
        <w:t xml:space="preserve">Рабочий план счетов формируется в составе кодов счетов учета и правил формирования номеров счетов учета в соответствии с Приложением № </w:t>
      </w:r>
      <w:r w:rsidRPr="00165CA0">
        <w:rPr>
          <w:sz w:val="28"/>
          <w:szCs w:val="28"/>
        </w:rPr>
        <w:fldChar w:fldCharType="begin" w:fldLock="1"/>
      </w:r>
      <w:r w:rsidRPr="00165CA0">
        <w:rPr>
          <w:sz w:val="28"/>
          <w:szCs w:val="28"/>
        </w:rPr>
        <w:instrText xml:space="preserve"> REF _ref_1-03433307f69544 \h \n \!  \* MERGEFORMAT </w:instrText>
      </w:r>
      <w:r w:rsidRPr="00165CA0">
        <w:rPr>
          <w:sz w:val="28"/>
          <w:szCs w:val="28"/>
        </w:rPr>
      </w:r>
      <w:r w:rsidRPr="00165CA0">
        <w:rPr>
          <w:sz w:val="28"/>
          <w:szCs w:val="28"/>
        </w:rPr>
        <w:fldChar w:fldCharType="separate"/>
      </w:r>
      <w:r w:rsidRPr="00165CA0">
        <w:rPr>
          <w:sz w:val="28"/>
          <w:szCs w:val="28"/>
        </w:rPr>
        <w:t>1</w:t>
      </w:r>
      <w:r w:rsidRPr="00165CA0">
        <w:rPr>
          <w:sz w:val="28"/>
          <w:szCs w:val="28"/>
        </w:rPr>
        <w:fldChar w:fldCharType="end"/>
      </w:r>
      <w:r w:rsidRPr="00165CA0">
        <w:rPr>
          <w:sz w:val="28"/>
          <w:szCs w:val="28"/>
        </w:rPr>
        <w:t xml:space="preserve"> к Учетной политике.</w:t>
      </w:r>
      <w:bookmarkEnd w:id="7"/>
    </w:p>
    <w:p w:rsidR="006D6DD1" w:rsidRPr="00165CA0" w:rsidRDefault="006D6DD1" w:rsidP="006D6DD1">
      <w:pPr>
        <w:pStyle w:val="2"/>
        <w:numPr>
          <w:ilvl w:val="0"/>
          <w:numId w:val="0"/>
        </w:numPr>
        <w:spacing w:before="0" w:after="0"/>
        <w:ind w:firstLine="851"/>
        <w:rPr>
          <w:bCs w:val="0"/>
          <w:sz w:val="28"/>
          <w:szCs w:val="28"/>
        </w:rPr>
      </w:pPr>
      <w:r w:rsidRPr="00165CA0">
        <w:rPr>
          <w:bCs w:val="0"/>
          <w:sz w:val="28"/>
          <w:szCs w:val="28"/>
        </w:rPr>
        <w:lastRenderedPageBreak/>
        <w:t>Для отражения объектов учета и изменяющих их фактов хозяйственной жизни используются формы первичных учетных документов:</w:t>
      </w:r>
      <w:bookmarkEnd w:id="8"/>
    </w:p>
    <w:p w:rsidR="006D6DD1" w:rsidRPr="00165CA0" w:rsidRDefault="006D6DD1" w:rsidP="006D6DD1">
      <w:pPr>
        <w:spacing w:before="0" w:after="0"/>
        <w:ind w:firstLine="851"/>
        <w:rPr>
          <w:sz w:val="28"/>
          <w:szCs w:val="28"/>
        </w:rPr>
      </w:pPr>
      <w:r w:rsidRPr="00165CA0">
        <w:rPr>
          <w:sz w:val="28"/>
          <w:szCs w:val="28"/>
        </w:rPr>
        <w:t>-</w:t>
      </w:r>
      <w:r>
        <w:rPr>
          <w:sz w:val="28"/>
          <w:szCs w:val="28"/>
        </w:rPr>
        <w:t xml:space="preserve">   </w:t>
      </w:r>
      <w:r w:rsidRPr="00165CA0">
        <w:rPr>
          <w:sz w:val="28"/>
          <w:szCs w:val="28"/>
        </w:rPr>
        <w:t xml:space="preserve"> утвержденные Приказом Минфина России № 52н;</w:t>
      </w:r>
    </w:p>
    <w:p w:rsidR="006D6DD1" w:rsidRPr="00165CA0" w:rsidRDefault="006D6DD1" w:rsidP="006D6DD1">
      <w:pPr>
        <w:spacing w:before="0" w:after="0"/>
        <w:ind w:firstLine="851"/>
        <w:rPr>
          <w:sz w:val="28"/>
          <w:szCs w:val="28"/>
        </w:rPr>
      </w:pPr>
      <w:r>
        <w:rPr>
          <w:sz w:val="28"/>
          <w:szCs w:val="28"/>
        </w:rPr>
        <w:t xml:space="preserve">- </w:t>
      </w:r>
      <w:r w:rsidRPr="00165CA0">
        <w:rPr>
          <w:sz w:val="28"/>
          <w:szCs w:val="28"/>
        </w:rPr>
        <w:t>утвержденные правовыми актами уполномоченных органов исполнительной власти (при их отсутствии в Приказ</w:t>
      </w:r>
      <w:r>
        <w:rPr>
          <w:sz w:val="28"/>
          <w:szCs w:val="28"/>
        </w:rPr>
        <w:t>е</w:t>
      </w:r>
      <w:r w:rsidRPr="00165CA0">
        <w:rPr>
          <w:sz w:val="28"/>
          <w:szCs w:val="28"/>
        </w:rPr>
        <w:t xml:space="preserve"> Минфина России № 52н 2н);</w:t>
      </w:r>
    </w:p>
    <w:p w:rsidR="006D6DD1" w:rsidRPr="00165CA0" w:rsidRDefault="006D6DD1" w:rsidP="006D6DD1">
      <w:pPr>
        <w:spacing w:before="0" w:after="0"/>
        <w:ind w:firstLine="851"/>
        <w:rPr>
          <w:sz w:val="28"/>
          <w:szCs w:val="28"/>
        </w:rPr>
      </w:pPr>
      <w:r w:rsidRPr="00165CA0">
        <w:rPr>
          <w:sz w:val="28"/>
          <w:szCs w:val="28"/>
        </w:rPr>
        <w:t>- самостоятельно разработанные формы</w:t>
      </w:r>
      <w:r w:rsidRPr="005E1F7F">
        <w:rPr>
          <w:bCs/>
          <w:sz w:val="28"/>
          <w:szCs w:val="28"/>
        </w:rPr>
        <w:t xml:space="preserve"> </w:t>
      </w:r>
      <w:r w:rsidRPr="00165CA0">
        <w:rPr>
          <w:bCs/>
          <w:sz w:val="28"/>
          <w:szCs w:val="28"/>
        </w:rPr>
        <w:t>первичных учетных документов</w:t>
      </w:r>
      <w:r>
        <w:rPr>
          <w:sz w:val="28"/>
          <w:szCs w:val="28"/>
        </w:rPr>
        <w:t xml:space="preserve"> в соответствии с</w:t>
      </w:r>
      <w:r w:rsidRPr="00165CA0">
        <w:rPr>
          <w:sz w:val="28"/>
          <w:szCs w:val="28"/>
        </w:rPr>
        <w:t xml:space="preserve"> Приложени</w:t>
      </w:r>
      <w:r>
        <w:rPr>
          <w:sz w:val="28"/>
          <w:szCs w:val="28"/>
        </w:rPr>
        <w:t>ем</w:t>
      </w:r>
      <w:r w:rsidRPr="00165CA0">
        <w:rPr>
          <w:sz w:val="28"/>
          <w:szCs w:val="28"/>
        </w:rPr>
        <w:t xml:space="preserve"> № </w:t>
      </w:r>
      <w:r w:rsidRPr="00165CA0">
        <w:rPr>
          <w:sz w:val="28"/>
          <w:szCs w:val="28"/>
        </w:rPr>
        <w:fldChar w:fldCharType="begin" w:fldLock="1"/>
      </w:r>
      <w:r w:rsidRPr="00165CA0">
        <w:rPr>
          <w:sz w:val="28"/>
          <w:szCs w:val="28"/>
        </w:rPr>
        <w:instrText xml:space="preserve"> REF _ref_1-feb7c350795545 \h \n \!  \* MERGEFORMAT </w:instrText>
      </w:r>
      <w:r w:rsidRPr="00165CA0">
        <w:rPr>
          <w:sz w:val="28"/>
          <w:szCs w:val="28"/>
        </w:rPr>
      </w:r>
      <w:r w:rsidRPr="00165CA0">
        <w:rPr>
          <w:sz w:val="28"/>
          <w:szCs w:val="28"/>
        </w:rPr>
        <w:fldChar w:fldCharType="separate"/>
      </w:r>
      <w:r w:rsidRPr="00165CA0">
        <w:rPr>
          <w:sz w:val="28"/>
          <w:szCs w:val="28"/>
        </w:rPr>
        <w:t>2</w:t>
      </w:r>
      <w:r w:rsidRPr="00165CA0">
        <w:rPr>
          <w:sz w:val="28"/>
          <w:szCs w:val="28"/>
        </w:rPr>
        <w:fldChar w:fldCharType="end"/>
      </w:r>
      <w:r w:rsidRPr="00165CA0">
        <w:rPr>
          <w:sz w:val="28"/>
          <w:szCs w:val="28"/>
        </w:rPr>
        <w:t xml:space="preserve"> к Учетной политике.</w:t>
      </w:r>
    </w:p>
    <w:p w:rsidR="006D6DD1" w:rsidRPr="00165CA0" w:rsidRDefault="006D6DD1" w:rsidP="006D6DD1">
      <w:pPr>
        <w:pStyle w:val="2"/>
        <w:numPr>
          <w:ilvl w:val="0"/>
          <w:numId w:val="0"/>
        </w:numPr>
        <w:spacing w:before="0" w:after="0"/>
        <w:ind w:firstLine="851"/>
        <w:rPr>
          <w:sz w:val="28"/>
          <w:szCs w:val="28"/>
        </w:rPr>
      </w:pPr>
      <w:bookmarkStart w:id="9" w:name="_ref_1-4b2b6ba8272e4f"/>
      <w:r w:rsidRPr="00165CA0">
        <w:rPr>
          <w:bCs w:val="0"/>
          <w:sz w:val="28"/>
          <w:szCs w:val="28"/>
        </w:rPr>
        <w:t>Первичные учетные документы составляются</w:t>
      </w:r>
      <w:bookmarkEnd w:id="9"/>
      <w:r w:rsidRPr="00853147">
        <w:rPr>
          <w:sz w:val="28"/>
          <w:szCs w:val="28"/>
        </w:rPr>
        <w:t xml:space="preserve"> </w:t>
      </w:r>
      <w:r w:rsidRPr="00165CA0">
        <w:rPr>
          <w:sz w:val="28"/>
          <w:szCs w:val="28"/>
        </w:rPr>
        <w:t>на бумажном носителе или в виде электронных документов, подписанных квалифицированной электронной подписью, в предусмотренных случаях - простой электронной подписью. Если федеральными законами или принимаемыми в соответствии с ними нормативными актами предусмотрено составление и хранение на бумажном носителе первичного учетного документа, составленного в виде электронного документа, изготавливается копия такого первичного учетного документа на бумажном носителе.</w:t>
      </w:r>
    </w:p>
    <w:p w:rsidR="006D6DD1" w:rsidRPr="00165CA0" w:rsidRDefault="006D6DD1" w:rsidP="006D6DD1">
      <w:pPr>
        <w:pStyle w:val="2"/>
        <w:numPr>
          <w:ilvl w:val="0"/>
          <w:numId w:val="0"/>
        </w:numPr>
        <w:spacing w:before="0" w:after="0"/>
        <w:ind w:firstLine="851"/>
        <w:rPr>
          <w:sz w:val="28"/>
          <w:szCs w:val="28"/>
        </w:rPr>
      </w:pPr>
      <w:bookmarkStart w:id="10" w:name="_ref_1-e3851bf2e22642"/>
      <w:bookmarkStart w:id="11" w:name="_ref_1-02269d0a12184e"/>
      <w:r w:rsidRPr="00165CA0">
        <w:rPr>
          <w:sz w:val="28"/>
          <w:szCs w:val="28"/>
        </w:rPr>
        <w:t>Лицо, ответственное за составление копии электронного документа на бумажном носителе, проставляет в заверяемом документе отметку "Верно", указывает наименование своей должности, проставляет подпись и ее расшифровку (инициалы, фамилию), а также дату заверения копии (выписки из документа).</w:t>
      </w:r>
      <w:bookmarkEnd w:id="10"/>
    </w:p>
    <w:p w:rsidR="006D6DD1" w:rsidRPr="00165CA0" w:rsidRDefault="006D6DD1" w:rsidP="006D6DD1">
      <w:pPr>
        <w:pStyle w:val="2"/>
        <w:numPr>
          <w:ilvl w:val="0"/>
          <w:numId w:val="0"/>
        </w:numPr>
        <w:spacing w:before="0" w:after="0"/>
        <w:ind w:firstLine="851"/>
        <w:rPr>
          <w:sz w:val="28"/>
          <w:szCs w:val="28"/>
        </w:rPr>
      </w:pPr>
      <w:r w:rsidRPr="00165CA0">
        <w:rPr>
          <w:sz w:val="28"/>
          <w:szCs w:val="28"/>
        </w:rPr>
        <w:t>Перевод на русский язык первичных (сводных) учетных документов, составленных на иных языках, осуществляется специализированными организациями при заключении с ними договоров на предоставление услуг по переводу</w:t>
      </w:r>
      <w:bookmarkStart w:id="12" w:name="_ref_1-f54ff9890d4e4b"/>
      <w:bookmarkEnd w:id="11"/>
      <w:r>
        <w:rPr>
          <w:sz w:val="28"/>
          <w:szCs w:val="28"/>
        </w:rPr>
        <w:t xml:space="preserve"> и</w:t>
      </w:r>
      <w:r w:rsidRPr="00165CA0">
        <w:rPr>
          <w:sz w:val="28"/>
          <w:szCs w:val="28"/>
        </w:rPr>
        <w:t xml:space="preserve"> оформляется на отдельном листе, содержащем поочередно строку оригинала и строку перевода. Правильность перевода удостоверяется подписью переводчика.</w:t>
      </w:r>
      <w:bookmarkEnd w:id="12"/>
    </w:p>
    <w:p w:rsidR="006D6DD1" w:rsidRPr="006304C0" w:rsidRDefault="006D6DD1" w:rsidP="006D6DD1">
      <w:pPr>
        <w:widowControl w:val="0"/>
        <w:tabs>
          <w:tab w:val="left" w:pos="1834"/>
        </w:tabs>
        <w:autoSpaceDE w:val="0"/>
        <w:autoSpaceDN w:val="0"/>
        <w:spacing w:before="0" w:after="0"/>
        <w:ind w:right="162" w:firstLine="851"/>
        <w:rPr>
          <w:sz w:val="28"/>
        </w:rPr>
      </w:pPr>
      <w:proofErr w:type="gramStart"/>
      <w:r w:rsidRPr="006304C0">
        <w:rPr>
          <w:sz w:val="28"/>
        </w:rPr>
        <w:t xml:space="preserve">Применение </w:t>
      </w:r>
      <w:r w:rsidRPr="006304C0">
        <w:rPr>
          <w:spacing w:val="-67"/>
          <w:sz w:val="28"/>
        </w:rPr>
        <w:t xml:space="preserve"> </w:t>
      </w:r>
      <w:r w:rsidRPr="006304C0">
        <w:rPr>
          <w:sz w:val="28"/>
        </w:rPr>
        <w:t>электронных</w:t>
      </w:r>
      <w:proofErr w:type="gramEnd"/>
      <w:r w:rsidRPr="006304C0">
        <w:rPr>
          <w:spacing w:val="-3"/>
          <w:sz w:val="28"/>
        </w:rPr>
        <w:t xml:space="preserve"> </w:t>
      </w:r>
      <w:r w:rsidRPr="006304C0">
        <w:rPr>
          <w:sz w:val="28"/>
        </w:rPr>
        <w:t>форм</w:t>
      </w:r>
      <w:r w:rsidRPr="006304C0">
        <w:rPr>
          <w:spacing w:val="-4"/>
          <w:sz w:val="28"/>
        </w:rPr>
        <w:t xml:space="preserve">  </w:t>
      </w:r>
      <w:r w:rsidRPr="006304C0">
        <w:rPr>
          <w:sz w:val="28"/>
        </w:rPr>
        <w:t>первичных</w:t>
      </w:r>
      <w:r w:rsidRPr="006304C0">
        <w:rPr>
          <w:spacing w:val="-2"/>
          <w:sz w:val="28"/>
        </w:rPr>
        <w:t xml:space="preserve"> </w:t>
      </w:r>
      <w:r w:rsidRPr="006304C0">
        <w:rPr>
          <w:sz w:val="28"/>
        </w:rPr>
        <w:t>документов</w:t>
      </w:r>
      <w:r w:rsidRPr="006304C0">
        <w:rPr>
          <w:spacing w:val="-5"/>
          <w:sz w:val="28"/>
        </w:rPr>
        <w:t xml:space="preserve"> </w:t>
      </w:r>
      <w:r w:rsidRPr="006304C0">
        <w:rPr>
          <w:sz w:val="28"/>
        </w:rPr>
        <w:t>и</w:t>
      </w:r>
      <w:r w:rsidRPr="006304C0">
        <w:rPr>
          <w:spacing w:val="-2"/>
          <w:sz w:val="28"/>
        </w:rPr>
        <w:t xml:space="preserve"> </w:t>
      </w:r>
      <w:r w:rsidRPr="006304C0">
        <w:rPr>
          <w:sz w:val="28"/>
        </w:rPr>
        <w:t>регистров</w:t>
      </w:r>
      <w:r w:rsidRPr="006304C0">
        <w:rPr>
          <w:spacing w:val="-6"/>
          <w:sz w:val="28"/>
        </w:rPr>
        <w:t xml:space="preserve"> </w:t>
      </w:r>
      <w:r w:rsidRPr="006304C0">
        <w:rPr>
          <w:sz w:val="28"/>
        </w:rPr>
        <w:t>бухгалтерского</w:t>
      </w:r>
      <w:r w:rsidRPr="006304C0">
        <w:rPr>
          <w:spacing w:val="-2"/>
          <w:sz w:val="28"/>
        </w:rPr>
        <w:t xml:space="preserve"> </w:t>
      </w:r>
      <w:r w:rsidRPr="006304C0">
        <w:rPr>
          <w:sz w:val="28"/>
        </w:rPr>
        <w:t xml:space="preserve">учета </w:t>
      </w:r>
      <w:r w:rsidRPr="006304C0">
        <w:rPr>
          <w:spacing w:val="-4"/>
          <w:sz w:val="28"/>
        </w:rPr>
        <w:t>осуществляется в соответствии с распорядительным документом  (приказом)</w:t>
      </w:r>
      <w:r w:rsidRPr="006304C0">
        <w:rPr>
          <w:sz w:val="28"/>
        </w:rPr>
        <w:t xml:space="preserve"> руководителя.</w:t>
      </w:r>
    </w:p>
    <w:p w:rsidR="006D6DD1" w:rsidRPr="00165CA0" w:rsidRDefault="006D6DD1" w:rsidP="006D6DD1">
      <w:pPr>
        <w:tabs>
          <w:tab w:val="left" w:pos="993"/>
        </w:tabs>
        <w:spacing w:before="0" w:after="0"/>
        <w:ind w:firstLine="851"/>
        <w:rPr>
          <w:sz w:val="28"/>
          <w:szCs w:val="28"/>
        </w:rPr>
      </w:pPr>
      <w:r w:rsidRPr="00165CA0">
        <w:rPr>
          <w:bCs/>
          <w:sz w:val="28"/>
          <w:szCs w:val="28"/>
        </w:rPr>
        <w:t>Составление первичных и сводных учетных документов на бумажных носителях</w:t>
      </w:r>
      <w:r>
        <w:rPr>
          <w:bCs/>
          <w:sz w:val="28"/>
          <w:szCs w:val="28"/>
        </w:rPr>
        <w:t xml:space="preserve"> </w:t>
      </w:r>
      <w:r w:rsidRPr="00165CA0">
        <w:rPr>
          <w:sz w:val="28"/>
          <w:szCs w:val="28"/>
        </w:rPr>
        <w:t xml:space="preserve">осуществляется в соответствии </w:t>
      </w:r>
      <w:r w:rsidR="00362C21" w:rsidRPr="00165CA0">
        <w:rPr>
          <w:sz w:val="28"/>
          <w:szCs w:val="28"/>
        </w:rPr>
        <w:t>с Приложением</w:t>
      </w:r>
      <w:r w:rsidRPr="00165CA0">
        <w:rPr>
          <w:sz w:val="28"/>
          <w:szCs w:val="28"/>
        </w:rPr>
        <w:t xml:space="preserve"> № 3 к Учетной политике.</w:t>
      </w:r>
    </w:p>
    <w:p w:rsidR="006D6DD1" w:rsidRPr="00165CA0" w:rsidRDefault="006D6DD1" w:rsidP="006D6DD1">
      <w:pPr>
        <w:pStyle w:val="2"/>
        <w:numPr>
          <w:ilvl w:val="0"/>
          <w:numId w:val="0"/>
        </w:numPr>
        <w:spacing w:before="0" w:after="0"/>
        <w:ind w:firstLine="851"/>
        <w:rPr>
          <w:sz w:val="28"/>
          <w:szCs w:val="28"/>
        </w:rPr>
      </w:pPr>
      <w:bookmarkStart w:id="13" w:name="_ref_1-7bf5bce78b3645"/>
      <w:r w:rsidRPr="00165CA0">
        <w:rPr>
          <w:sz w:val="28"/>
          <w:szCs w:val="28"/>
        </w:rPr>
        <w:t>Данные первичных (сводных) учетных документов регистрируются, систематизируются и накапливаются в регистрах, составленных:</w:t>
      </w:r>
      <w:bookmarkEnd w:id="13"/>
    </w:p>
    <w:p w:rsidR="006D6DD1" w:rsidRPr="00165CA0" w:rsidRDefault="006D6DD1" w:rsidP="006D6DD1">
      <w:pPr>
        <w:spacing w:before="0" w:after="0"/>
        <w:ind w:firstLine="851"/>
        <w:rPr>
          <w:sz w:val="28"/>
          <w:szCs w:val="28"/>
        </w:rPr>
      </w:pPr>
      <w:r w:rsidRPr="00165CA0">
        <w:rPr>
          <w:sz w:val="28"/>
          <w:szCs w:val="28"/>
        </w:rPr>
        <w:t>- по унифицированным формам, утвержденным Приказом Минфина России № 52н;</w:t>
      </w:r>
    </w:p>
    <w:p w:rsidR="006D6DD1" w:rsidRPr="00165CA0" w:rsidRDefault="006D6DD1" w:rsidP="006D6DD1">
      <w:pPr>
        <w:spacing w:before="0" w:after="0"/>
        <w:ind w:firstLine="851"/>
        <w:rPr>
          <w:sz w:val="28"/>
          <w:szCs w:val="28"/>
        </w:rPr>
      </w:pPr>
      <w:r w:rsidRPr="00165CA0">
        <w:rPr>
          <w:sz w:val="28"/>
          <w:szCs w:val="28"/>
        </w:rPr>
        <w:t>- по унифицированным формам, утвержденным Приказом Минфина России № 52н, с дополнительными реквизитами.</w:t>
      </w:r>
    </w:p>
    <w:p w:rsidR="006D6DD1" w:rsidRPr="00165CA0" w:rsidRDefault="006D6DD1" w:rsidP="006D6DD1">
      <w:pPr>
        <w:spacing w:before="0" w:after="0"/>
        <w:ind w:firstLine="851"/>
        <w:rPr>
          <w:sz w:val="28"/>
          <w:szCs w:val="28"/>
        </w:rPr>
      </w:pPr>
      <w:bookmarkStart w:id="14" w:name="_ref_1-d4540c7543574e"/>
      <w:r w:rsidRPr="00165CA0">
        <w:rPr>
          <w:sz w:val="28"/>
          <w:szCs w:val="28"/>
        </w:rPr>
        <w:lastRenderedPageBreak/>
        <w:t>Регистры бухгалтерского учета составляются на бумажном носителе или в виде электронных документов, подписанных квалифицированной электронной подписью, в предусмотренных случаях - простой электронной подписью. Если федеральными законами или принимаемыми в соответствии с ними нормативными актами предусмотрено составление и хранение на бумажном носителе регистра бухгалтерского учета, составленного в виде электронного документа, изготавливается копия такого регистра на бумажном носителе.</w:t>
      </w:r>
      <w:bookmarkEnd w:id="14"/>
    </w:p>
    <w:p w:rsidR="006D6DD1" w:rsidRPr="00165CA0" w:rsidRDefault="006D6DD1" w:rsidP="006D6DD1">
      <w:pPr>
        <w:pStyle w:val="2"/>
        <w:numPr>
          <w:ilvl w:val="0"/>
          <w:numId w:val="0"/>
        </w:numPr>
        <w:spacing w:before="0" w:after="0"/>
        <w:ind w:firstLine="851"/>
        <w:rPr>
          <w:sz w:val="28"/>
          <w:szCs w:val="28"/>
        </w:rPr>
      </w:pPr>
      <w:bookmarkStart w:id="15" w:name="_ref_1-baeb86fe901e42"/>
      <w:bookmarkStart w:id="16" w:name="_ref_1-3b014fbeecab49"/>
      <w:r w:rsidRPr="00165CA0">
        <w:rPr>
          <w:sz w:val="28"/>
          <w:szCs w:val="28"/>
        </w:rPr>
        <w:t>Правила и график документооборота, а также технология обработки учетной информации приведены в Приложении № 4 к Учетной политике.</w:t>
      </w:r>
      <w:bookmarkEnd w:id="15"/>
    </w:p>
    <w:p w:rsidR="006D6DD1" w:rsidRPr="00165CA0" w:rsidRDefault="006D6DD1" w:rsidP="006D6DD1">
      <w:pPr>
        <w:pStyle w:val="2"/>
        <w:numPr>
          <w:ilvl w:val="0"/>
          <w:numId w:val="0"/>
        </w:numPr>
        <w:spacing w:before="0" w:after="0"/>
        <w:ind w:firstLine="851"/>
        <w:rPr>
          <w:sz w:val="28"/>
          <w:szCs w:val="28"/>
        </w:rPr>
      </w:pPr>
      <w:r w:rsidRPr="00165CA0">
        <w:rPr>
          <w:sz w:val="28"/>
          <w:szCs w:val="28"/>
        </w:rPr>
        <w:t>Формирование регистров бухгалтерского учета на бумажном носителе осуществляется с периодичностью, предусмотренной в Приложении № 5 к Учетной политике.</w:t>
      </w:r>
      <w:bookmarkEnd w:id="16"/>
    </w:p>
    <w:p w:rsidR="006D6DD1" w:rsidRPr="00165CA0" w:rsidRDefault="006D6DD1" w:rsidP="006D6DD1">
      <w:pPr>
        <w:pStyle w:val="2"/>
        <w:numPr>
          <w:ilvl w:val="0"/>
          <w:numId w:val="0"/>
        </w:numPr>
        <w:spacing w:before="0" w:after="0"/>
        <w:ind w:firstLine="851"/>
        <w:rPr>
          <w:sz w:val="28"/>
          <w:szCs w:val="28"/>
        </w:rPr>
      </w:pPr>
      <w:bookmarkStart w:id="17" w:name="_ref_1-e05e4bef9e0246"/>
      <w:r w:rsidRPr="00165CA0">
        <w:rPr>
          <w:sz w:val="28"/>
          <w:szCs w:val="28"/>
        </w:rPr>
        <w:t>Организация работы по принятию к учету и выбытию материальных ценностей осуществляется созданной на постоянной основе комиссией по поступлению и выбытию активов, действующей в соответствии с положением, приведенным в Приложении № 6 к Учетной политике.</w:t>
      </w:r>
      <w:bookmarkEnd w:id="17"/>
    </w:p>
    <w:p w:rsidR="006D6DD1" w:rsidRPr="00165CA0" w:rsidRDefault="006D6DD1" w:rsidP="006D6DD1">
      <w:pPr>
        <w:pStyle w:val="2"/>
        <w:numPr>
          <w:ilvl w:val="0"/>
          <w:numId w:val="0"/>
        </w:numPr>
        <w:spacing w:before="0" w:after="0"/>
        <w:ind w:firstLine="851"/>
        <w:rPr>
          <w:sz w:val="28"/>
          <w:szCs w:val="28"/>
        </w:rPr>
      </w:pPr>
      <w:bookmarkStart w:id="18" w:name="_ref_1-aa1ac911f90346"/>
      <w:r w:rsidRPr="00165CA0">
        <w:rPr>
          <w:sz w:val="28"/>
          <w:szCs w:val="28"/>
        </w:rPr>
        <w:t>Достоверность данных учета и отчетности подтверждается путем инвентаризаций активов и обязательств, проводимых в соответствии с порядком, приведенным в Приложении № 7 к Учетной политике.</w:t>
      </w:r>
      <w:bookmarkEnd w:id="18"/>
    </w:p>
    <w:p w:rsidR="006D6DD1" w:rsidRPr="00165CA0" w:rsidRDefault="006D6DD1" w:rsidP="006D6DD1">
      <w:pPr>
        <w:pStyle w:val="2"/>
        <w:numPr>
          <w:ilvl w:val="0"/>
          <w:numId w:val="0"/>
        </w:numPr>
        <w:spacing w:before="0" w:after="0"/>
        <w:ind w:firstLine="851"/>
        <w:rPr>
          <w:sz w:val="28"/>
          <w:szCs w:val="28"/>
        </w:rPr>
      </w:pPr>
      <w:bookmarkStart w:id="19" w:name="_ref_1-a198a959a7d149"/>
      <w:r w:rsidRPr="00165CA0">
        <w:rPr>
          <w:sz w:val="28"/>
          <w:szCs w:val="28"/>
        </w:rPr>
        <w:t xml:space="preserve">В графе </w:t>
      </w:r>
      <w:hyperlink r:id="rId76" w:history="1">
        <w:r w:rsidRPr="00165CA0">
          <w:rPr>
            <w:rStyle w:val="afd"/>
            <w:sz w:val="28"/>
            <w:szCs w:val="28"/>
          </w:rPr>
          <w:t>8</w:t>
        </w:r>
      </w:hyperlink>
      <w:r w:rsidRPr="00165CA0">
        <w:rPr>
          <w:sz w:val="28"/>
          <w:szCs w:val="28"/>
        </w:rPr>
        <w:t xml:space="preserve"> Инвентаризационной описи (сличительной ведомости) по объектам нефинансовых активов (</w:t>
      </w:r>
      <w:hyperlink r:id="rId77" w:history="1">
        <w:r w:rsidRPr="00165CA0">
          <w:rPr>
            <w:rStyle w:val="afd"/>
            <w:sz w:val="28"/>
            <w:szCs w:val="28"/>
          </w:rPr>
          <w:t>ф. 0504087</w:t>
        </w:r>
      </w:hyperlink>
      <w:r w:rsidRPr="00165CA0">
        <w:rPr>
          <w:sz w:val="28"/>
          <w:szCs w:val="28"/>
        </w:rPr>
        <w:t>) отражается статус объекта учета по его наименованию и коду.</w:t>
      </w:r>
      <w:bookmarkEnd w:id="19"/>
    </w:p>
    <w:p w:rsidR="006D6DD1" w:rsidRPr="00165CA0" w:rsidRDefault="006D6DD1" w:rsidP="006D6DD1">
      <w:pPr>
        <w:pStyle w:val="2"/>
        <w:numPr>
          <w:ilvl w:val="0"/>
          <w:numId w:val="0"/>
        </w:numPr>
        <w:spacing w:before="0" w:after="0"/>
        <w:ind w:firstLine="851"/>
        <w:rPr>
          <w:sz w:val="28"/>
          <w:szCs w:val="28"/>
        </w:rPr>
      </w:pPr>
      <w:bookmarkStart w:id="20" w:name="_ref_1-1300097c456f47"/>
      <w:r w:rsidRPr="00165CA0">
        <w:rPr>
          <w:sz w:val="28"/>
          <w:szCs w:val="28"/>
        </w:rPr>
        <w:t xml:space="preserve">В графе </w:t>
      </w:r>
      <w:hyperlink r:id="rId78" w:history="1">
        <w:r w:rsidRPr="00165CA0">
          <w:rPr>
            <w:rStyle w:val="afd"/>
            <w:sz w:val="28"/>
            <w:szCs w:val="28"/>
          </w:rPr>
          <w:t>9</w:t>
        </w:r>
      </w:hyperlink>
      <w:r w:rsidRPr="00165CA0">
        <w:rPr>
          <w:sz w:val="28"/>
          <w:szCs w:val="28"/>
        </w:rPr>
        <w:t xml:space="preserve"> Инвентаризационной описи (сличительной ведомости) по объектам нефинансовых активов (</w:t>
      </w:r>
      <w:hyperlink r:id="rId79" w:history="1">
        <w:r w:rsidRPr="00165CA0">
          <w:rPr>
            <w:rStyle w:val="afd"/>
            <w:sz w:val="28"/>
            <w:szCs w:val="28"/>
          </w:rPr>
          <w:t>ф. 0504087</w:t>
        </w:r>
      </w:hyperlink>
      <w:r w:rsidRPr="00165CA0">
        <w:rPr>
          <w:sz w:val="28"/>
          <w:szCs w:val="28"/>
        </w:rPr>
        <w:t>) отражается целевая функция актива по ее наименованию и коду.</w:t>
      </w:r>
      <w:bookmarkEnd w:id="20"/>
    </w:p>
    <w:p w:rsidR="006D6DD1" w:rsidRPr="00165CA0" w:rsidRDefault="006D6DD1" w:rsidP="006D6DD1">
      <w:pPr>
        <w:pStyle w:val="2"/>
        <w:numPr>
          <w:ilvl w:val="0"/>
          <w:numId w:val="0"/>
        </w:numPr>
        <w:spacing w:before="0" w:after="0"/>
        <w:ind w:firstLine="851"/>
        <w:rPr>
          <w:sz w:val="28"/>
          <w:szCs w:val="28"/>
        </w:rPr>
      </w:pPr>
      <w:bookmarkStart w:id="21" w:name="_ref_1-e59712ae470b46"/>
      <w:r w:rsidRPr="00165CA0">
        <w:rPr>
          <w:sz w:val="28"/>
          <w:szCs w:val="28"/>
        </w:rPr>
        <w:t>Выдача денежных средств под отчет производится в соответствии с порядком, приведенным в Приложении № </w:t>
      </w:r>
      <w:r>
        <w:rPr>
          <w:sz w:val="28"/>
          <w:szCs w:val="28"/>
        </w:rPr>
        <w:t>8</w:t>
      </w:r>
      <w:r w:rsidRPr="00165CA0">
        <w:rPr>
          <w:sz w:val="28"/>
          <w:szCs w:val="28"/>
        </w:rPr>
        <w:t xml:space="preserve"> к Учетной политике.</w:t>
      </w:r>
      <w:bookmarkEnd w:id="21"/>
    </w:p>
    <w:p w:rsidR="006D6DD1" w:rsidRPr="00165CA0" w:rsidRDefault="006D6DD1" w:rsidP="006D6DD1">
      <w:pPr>
        <w:pStyle w:val="2"/>
        <w:numPr>
          <w:ilvl w:val="0"/>
          <w:numId w:val="0"/>
        </w:numPr>
        <w:spacing w:before="0" w:after="0"/>
        <w:ind w:firstLine="851"/>
        <w:rPr>
          <w:sz w:val="28"/>
          <w:szCs w:val="28"/>
        </w:rPr>
      </w:pPr>
      <w:bookmarkStart w:id="22" w:name="_ref_1-34559a386f5641"/>
      <w:r w:rsidRPr="00165CA0">
        <w:rPr>
          <w:sz w:val="28"/>
          <w:szCs w:val="28"/>
        </w:rPr>
        <w:t>Выдача под отчет денежных документов производится в соответствии с порядком, приведенным в Приложении № </w:t>
      </w:r>
      <w:r>
        <w:rPr>
          <w:sz w:val="28"/>
          <w:szCs w:val="28"/>
        </w:rPr>
        <w:t>9</w:t>
      </w:r>
      <w:r w:rsidRPr="00165CA0">
        <w:rPr>
          <w:sz w:val="28"/>
          <w:szCs w:val="28"/>
        </w:rPr>
        <w:t xml:space="preserve"> к Учетной политике.</w:t>
      </w:r>
      <w:bookmarkEnd w:id="22"/>
    </w:p>
    <w:p w:rsidR="006D6DD1" w:rsidRPr="00165CA0" w:rsidRDefault="006D6DD1" w:rsidP="006D6DD1">
      <w:pPr>
        <w:pStyle w:val="2"/>
        <w:numPr>
          <w:ilvl w:val="0"/>
          <w:numId w:val="0"/>
        </w:numPr>
        <w:spacing w:before="0" w:after="0"/>
        <w:ind w:firstLine="851"/>
        <w:rPr>
          <w:sz w:val="28"/>
          <w:szCs w:val="28"/>
        </w:rPr>
      </w:pPr>
      <w:bookmarkStart w:id="23" w:name="_ref_1-2811697ebb6c41"/>
      <w:r w:rsidRPr="00165CA0">
        <w:rPr>
          <w:sz w:val="28"/>
          <w:szCs w:val="28"/>
        </w:rPr>
        <w:t>Бланки строгой отчетности принимаются, хранятся и выдаются в соответствии с порядком, приведенным в Приложении № 1</w:t>
      </w:r>
      <w:r>
        <w:rPr>
          <w:sz w:val="28"/>
          <w:szCs w:val="28"/>
        </w:rPr>
        <w:t>0</w:t>
      </w:r>
      <w:r w:rsidRPr="00165CA0">
        <w:rPr>
          <w:sz w:val="28"/>
          <w:szCs w:val="28"/>
        </w:rPr>
        <w:t xml:space="preserve"> к Учетной политике.</w:t>
      </w:r>
      <w:bookmarkEnd w:id="23"/>
    </w:p>
    <w:p w:rsidR="006D6DD1" w:rsidRPr="00165CA0" w:rsidRDefault="006D6DD1" w:rsidP="006D6DD1">
      <w:pPr>
        <w:pStyle w:val="2"/>
        <w:numPr>
          <w:ilvl w:val="0"/>
          <w:numId w:val="0"/>
        </w:numPr>
        <w:spacing w:before="0" w:after="0"/>
        <w:ind w:firstLine="851"/>
        <w:rPr>
          <w:sz w:val="28"/>
          <w:szCs w:val="28"/>
        </w:rPr>
      </w:pPr>
      <w:bookmarkStart w:id="24" w:name="_ref_1-e0e90d0a0de141"/>
      <w:r w:rsidRPr="00165CA0">
        <w:rPr>
          <w:sz w:val="28"/>
          <w:szCs w:val="28"/>
        </w:rPr>
        <w:t xml:space="preserve">Признание событий после отчетной даты и отражение информации о них в отчетности осуществляется в соответствии с порядком, приведенным в Приложении № </w:t>
      </w:r>
      <w:r w:rsidRPr="00165CA0">
        <w:rPr>
          <w:sz w:val="28"/>
          <w:szCs w:val="28"/>
        </w:rPr>
        <w:fldChar w:fldCharType="begin" w:fldLock="1"/>
      </w:r>
      <w:r w:rsidRPr="00165CA0">
        <w:rPr>
          <w:sz w:val="28"/>
          <w:szCs w:val="28"/>
        </w:rPr>
        <w:instrText xml:space="preserve"> REF _ref_1-3b7ef99f32b748 \h \n \!  \* MERGEFORMAT </w:instrText>
      </w:r>
      <w:r w:rsidRPr="00165CA0">
        <w:rPr>
          <w:sz w:val="28"/>
          <w:szCs w:val="28"/>
        </w:rPr>
      </w:r>
      <w:r w:rsidRPr="00165CA0">
        <w:rPr>
          <w:sz w:val="28"/>
          <w:szCs w:val="28"/>
        </w:rPr>
        <w:fldChar w:fldCharType="separate"/>
      </w:r>
      <w:r w:rsidRPr="00165CA0">
        <w:rPr>
          <w:sz w:val="28"/>
          <w:szCs w:val="28"/>
        </w:rPr>
        <w:t>1</w:t>
      </w:r>
      <w:r>
        <w:rPr>
          <w:sz w:val="28"/>
          <w:szCs w:val="28"/>
        </w:rPr>
        <w:t>1</w:t>
      </w:r>
      <w:r w:rsidRPr="00165CA0">
        <w:rPr>
          <w:sz w:val="28"/>
          <w:szCs w:val="28"/>
        </w:rPr>
        <w:fldChar w:fldCharType="end"/>
      </w:r>
      <w:r w:rsidRPr="00165CA0">
        <w:rPr>
          <w:sz w:val="28"/>
          <w:szCs w:val="28"/>
        </w:rPr>
        <w:t xml:space="preserve"> к Учетной политике.</w:t>
      </w:r>
      <w:bookmarkEnd w:id="24"/>
    </w:p>
    <w:p w:rsidR="006D6DD1" w:rsidRPr="00362C21" w:rsidRDefault="006D6DD1" w:rsidP="00362C21">
      <w:pPr>
        <w:pStyle w:val="2"/>
        <w:numPr>
          <w:ilvl w:val="0"/>
          <w:numId w:val="0"/>
        </w:numPr>
        <w:spacing w:before="0" w:after="0"/>
        <w:ind w:firstLine="851"/>
        <w:rPr>
          <w:sz w:val="28"/>
          <w:szCs w:val="28"/>
        </w:rPr>
      </w:pPr>
      <w:bookmarkStart w:id="25" w:name="_ref_1-d30bedc990bf4c"/>
      <w:r w:rsidRPr="00165CA0">
        <w:rPr>
          <w:sz w:val="28"/>
          <w:szCs w:val="28"/>
        </w:rPr>
        <w:t>Формирование и использование резервов предстоящих расходов осуществляется в соответствии с порядком, приведенным в Приложении №</w:t>
      </w:r>
      <w:r>
        <w:rPr>
          <w:sz w:val="28"/>
          <w:szCs w:val="28"/>
        </w:rPr>
        <w:t xml:space="preserve"> 12</w:t>
      </w:r>
      <w:r w:rsidRPr="00165CA0">
        <w:rPr>
          <w:sz w:val="28"/>
          <w:szCs w:val="28"/>
        </w:rPr>
        <w:t xml:space="preserve"> к Учетной политике.</w:t>
      </w:r>
      <w:bookmarkEnd w:id="25"/>
    </w:p>
    <w:p w:rsidR="006D6DD1" w:rsidRDefault="006D6DD1" w:rsidP="006D6DD1">
      <w:pPr>
        <w:pStyle w:val="1"/>
        <w:spacing w:before="0" w:after="0"/>
        <w:ind w:firstLine="851"/>
        <w:rPr>
          <w:sz w:val="28"/>
        </w:rPr>
      </w:pPr>
      <w:bookmarkStart w:id="26" w:name="_ref_1-613492489f3f47"/>
      <w:r w:rsidRPr="00165CA0">
        <w:rPr>
          <w:sz w:val="28"/>
        </w:rPr>
        <w:lastRenderedPageBreak/>
        <w:t>Основные средства</w:t>
      </w:r>
      <w:bookmarkEnd w:id="26"/>
    </w:p>
    <w:p w:rsidR="006D6DD1" w:rsidRPr="005379F1" w:rsidRDefault="006D6DD1" w:rsidP="006D6DD1"/>
    <w:p w:rsidR="006D6DD1" w:rsidRDefault="006D6DD1" w:rsidP="006D6DD1">
      <w:pPr>
        <w:pStyle w:val="2"/>
        <w:numPr>
          <w:ilvl w:val="0"/>
          <w:numId w:val="0"/>
        </w:numPr>
        <w:spacing w:before="0" w:after="0"/>
        <w:ind w:firstLine="851"/>
        <w:rPr>
          <w:sz w:val="28"/>
          <w:szCs w:val="28"/>
        </w:rPr>
      </w:pPr>
      <w:bookmarkStart w:id="27" w:name="_ref_1-61b209f830324d"/>
      <w:r w:rsidRPr="00165CA0">
        <w:rPr>
          <w:sz w:val="28"/>
          <w:szCs w:val="28"/>
        </w:rPr>
        <w:t xml:space="preserve">Отнесение к активам основных средств осуществляется созданной на постоянной основе комиссией по поступлению и выбытию активов </w:t>
      </w:r>
      <w:r w:rsidR="00362C21" w:rsidRPr="00165CA0">
        <w:rPr>
          <w:sz w:val="28"/>
          <w:szCs w:val="28"/>
        </w:rPr>
        <w:t>в соответствии с критериями,</w:t>
      </w:r>
      <w:r w:rsidRPr="00165CA0">
        <w:rPr>
          <w:sz w:val="28"/>
          <w:szCs w:val="28"/>
        </w:rPr>
        <w:t xml:space="preserve"> приведенным в Приложении № 1</w:t>
      </w:r>
      <w:r>
        <w:rPr>
          <w:sz w:val="28"/>
          <w:szCs w:val="28"/>
        </w:rPr>
        <w:t>3</w:t>
      </w:r>
      <w:r w:rsidRPr="00165CA0">
        <w:rPr>
          <w:sz w:val="28"/>
          <w:szCs w:val="28"/>
        </w:rPr>
        <w:t xml:space="preserve"> к Учетной политике.</w:t>
      </w:r>
    </w:p>
    <w:p w:rsidR="006D6DD1" w:rsidRPr="00165CA0" w:rsidRDefault="006D6DD1" w:rsidP="006D6DD1">
      <w:pPr>
        <w:pStyle w:val="2"/>
        <w:numPr>
          <w:ilvl w:val="0"/>
          <w:numId w:val="0"/>
        </w:numPr>
        <w:spacing w:before="0" w:after="0"/>
        <w:ind w:firstLine="851"/>
        <w:rPr>
          <w:sz w:val="28"/>
          <w:szCs w:val="28"/>
        </w:rPr>
      </w:pPr>
      <w:r w:rsidRPr="00165CA0">
        <w:rPr>
          <w:sz w:val="28"/>
          <w:szCs w:val="28"/>
        </w:rP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80" w:history="1">
        <w:r w:rsidRPr="00165CA0">
          <w:rPr>
            <w:sz w:val="28"/>
            <w:szCs w:val="28"/>
          </w:rPr>
          <w:t>п. 35</w:t>
        </w:r>
      </w:hyperlink>
      <w:r w:rsidRPr="00165CA0">
        <w:rPr>
          <w:sz w:val="28"/>
          <w:szCs w:val="28"/>
        </w:rPr>
        <w:t xml:space="preserve"> СГС "Основные средства", </w:t>
      </w:r>
      <w:hyperlink r:id="rId81" w:history="1">
        <w:r w:rsidRPr="00165CA0">
          <w:rPr>
            <w:sz w:val="28"/>
            <w:szCs w:val="28"/>
          </w:rPr>
          <w:t>п. 44</w:t>
        </w:r>
      </w:hyperlink>
      <w:r w:rsidRPr="00165CA0">
        <w:rPr>
          <w:sz w:val="28"/>
          <w:szCs w:val="28"/>
        </w:rPr>
        <w:t xml:space="preserve"> Инструкции № 157н.</w:t>
      </w:r>
    </w:p>
    <w:bookmarkEnd w:id="27"/>
    <w:p w:rsidR="006D6DD1" w:rsidRPr="00236A21" w:rsidRDefault="006D6DD1" w:rsidP="006D6DD1">
      <w:pPr>
        <w:spacing w:before="0" w:after="0"/>
        <w:ind w:firstLine="851"/>
        <w:rPr>
          <w:sz w:val="28"/>
          <w:szCs w:val="28"/>
        </w:rPr>
      </w:pPr>
      <w:r w:rsidRPr="00236A21">
        <w:rPr>
          <w:sz w:val="28"/>
          <w:szCs w:val="28"/>
        </w:rPr>
        <w:t xml:space="preserve">Принятие к </w:t>
      </w:r>
      <w:r>
        <w:rPr>
          <w:sz w:val="28"/>
          <w:szCs w:val="28"/>
        </w:rPr>
        <w:t xml:space="preserve">бюджетному (бухгалтерскому) </w:t>
      </w:r>
      <w:r w:rsidRPr="00236A21">
        <w:rPr>
          <w:sz w:val="28"/>
          <w:szCs w:val="28"/>
        </w:rPr>
        <w:t xml:space="preserve">учету </w:t>
      </w:r>
      <w:r>
        <w:rPr>
          <w:sz w:val="28"/>
          <w:szCs w:val="28"/>
        </w:rPr>
        <w:t>о</w:t>
      </w:r>
      <w:r w:rsidRPr="00377026">
        <w:rPr>
          <w:sz w:val="28"/>
          <w:szCs w:val="28"/>
        </w:rPr>
        <w:t>бъект</w:t>
      </w:r>
      <w:r>
        <w:rPr>
          <w:sz w:val="28"/>
          <w:szCs w:val="28"/>
        </w:rPr>
        <w:t>ов</w:t>
      </w:r>
      <w:r w:rsidRPr="00377026">
        <w:rPr>
          <w:sz w:val="28"/>
          <w:szCs w:val="28"/>
        </w:rPr>
        <w:t xml:space="preserve"> основных средств</w:t>
      </w:r>
      <w:r w:rsidRPr="00236A21">
        <w:rPr>
          <w:sz w:val="28"/>
          <w:szCs w:val="28"/>
        </w:rPr>
        <w:t xml:space="preserve"> осуществляется на основании решения </w:t>
      </w:r>
      <w:r>
        <w:rPr>
          <w:sz w:val="28"/>
          <w:szCs w:val="28"/>
        </w:rPr>
        <w:t xml:space="preserve">(протокола) </w:t>
      </w:r>
      <w:r w:rsidRPr="00236A21">
        <w:rPr>
          <w:sz w:val="28"/>
          <w:szCs w:val="28"/>
        </w:rPr>
        <w:t>постоянно действующей комиссии по поступлению и выбытию активов</w:t>
      </w:r>
      <w:bookmarkStart w:id="28" w:name="_ref_1-3d6d441f71894d"/>
      <w:r>
        <w:rPr>
          <w:sz w:val="28"/>
          <w:szCs w:val="28"/>
        </w:rPr>
        <w:t xml:space="preserve"> по первоначальной стоимости:</w:t>
      </w:r>
    </w:p>
    <w:p w:rsidR="006D6DD1" w:rsidRDefault="006D6DD1" w:rsidP="00DE2098">
      <w:pPr>
        <w:pStyle w:val="ab"/>
        <w:numPr>
          <w:ilvl w:val="0"/>
          <w:numId w:val="10"/>
        </w:numPr>
        <w:autoSpaceDE w:val="0"/>
        <w:autoSpaceDN w:val="0"/>
        <w:adjustRightInd w:val="0"/>
        <w:spacing w:before="0" w:after="0"/>
        <w:ind w:left="851" w:firstLine="0"/>
        <w:jc w:val="both"/>
        <w:rPr>
          <w:sz w:val="28"/>
          <w:szCs w:val="28"/>
        </w:rPr>
      </w:pPr>
      <w:r>
        <w:rPr>
          <w:sz w:val="28"/>
          <w:szCs w:val="28"/>
        </w:rPr>
        <w:t>При</w:t>
      </w:r>
      <w:r w:rsidRPr="00473665">
        <w:rPr>
          <w:sz w:val="28"/>
          <w:szCs w:val="28"/>
        </w:rPr>
        <w:t xml:space="preserve"> приобретени</w:t>
      </w:r>
      <w:r>
        <w:rPr>
          <w:sz w:val="28"/>
          <w:szCs w:val="28"/>
        </w:rPr>
        <w:t>и</w:t>
      </w:r>
      <w:r w:rsidRPr="00473665">
        <w:rPr>
          <w:sz w:val="28"/>
          <w:szCs w:val="28"/>
        </w:rPr>
        <w:t xml:space="preserve"> за счет средств бюджета</w:t>
      </w:r>
      <w:r w:rsidRPr="00BE3B9F">
        <w:rPr>
          <w:sz w:val="28"/>
        </w:rPr>
        <w:t>,</w:t>
      </w:r>
      <w:r w:rsidRPr="00BE3B9F">
        <w:rPr>
          <w:spacing w:val="1"/>
          <w:sz w:val="28"/>
        </w:rPr>
        <w:t xml:space="preserve"> </w:t>
      </w:r>
      <w:r w:rsidRPr="00BE3B9F">
        <w:rPr>
          <w:sz w:val="28"/>
        </w:rPr>
        <w:t>субсидий,</w:t>
      </w:r>
      <w:r w:rsidRPr="00BE3B9F">
        <w:rPr>
          <w:spacing w:val="1"/>
          <w:sz w:val="28"/>
        </w:rPr>
        <w:t xml:space="preserve"> </w:t>
      </w:r>
      <w:r w:rsidRPr="00BE3B9F">
        <w:rPr>
          <w:sz w:val="28"/>
        </w:rPr>
        <w:t>а</w:t>
      </w:r>
      <w:r w:rsidRPr="00BE3B9F">
        <w:rPr>
          <w:spacing w:val="1"/>
          <w:sz w:val="28"/>
        </w:rPr>
        <w:t xml:space="preserve"> </w:t>
      </w:r>
      <w:r w:rsidRPr="00BE3B9F">
        <w:rPr>
          <w:sz w:val="28"/>
        </w:rPr>
        <w:t>также</w:t>
      </w:r>
      <w:r w:rsidRPr="00BE3B9F">
        <w:rPr>
          <w:spacing w:val="-67"/>
          <w:sz w:val="28"/>
        </w:rPr>
        <w:t xml:space="preserve"> </w:t>
      </w:r>
      <w:r>
        <w:rPr>
          <w:spacing w:val="-67"/>
          <w:sz w:val="28"/>
        </w:rPr>
        <w:t xml:space="preserve"> </w:t>
      </w:r>
      <w:r w:rsidRPr="00BE3B9F">
        <w:rPr>
          <w:sz w:val="28"/>
        </w:rPr>
        <w:t>целевых</w:t>
      </w:r>
      <w:r w:rsidRPr="00BE3B9F">
        <w:rPr>
          <w:spacing w:val="1"/>
          <w:sz w:val="28"/>
        </w:rPr>
        <w:t xml:space="preserve"> </w:t>
      </w:r>
      <w:r w:rsidRPr="00BE3B9F">
        <w:rPr>
          <w:sz w:val="28"/>
        </w:rPr>
        <w:t>средств,</w:t>
      </w:r>
      <w:r w:rsidRPr="00BE3B9F">
        <w:rPr>
          <w:spacing w:val="1"/>
          <w:sz w:val="28"/>
        </w:rPr>
        <w:t xml:space="preserve"> </w:t>
      </w:r>
      <w:r w:rsidRPr="00BE3B9F">
        <w:rPr>
          <w:sz w:val="28"/>
        </w:rPr>
        <w:t>выделенных</w:t>
      </w:r>
      <w:r w:rsidRPr="00BE3B9F">
        <w:rPr>
          <w:spacing w:val="1"/>
          <w:sz w:val="28"/>
        </w:rPr>
        <w:t xml:space="preserve"> </w:t>
      </w:r>
      <w:r w:rsidRPr="00BE3B9F">
        <w:rPr>
          <w:sz w:val="28"/>
        </w:rPr>
        <w:t>на</w:t>
      </w:r>
      <w:r w:rsidRPr="00BE3B9F">
        <w:rPr>
          <w:spacing w:val="1"/>
          <w:sz w:val="28"/>
        </w:rPr>
        <w:t xml:space="preserve"> </w:t>
      </w:r>
      <w:r w:rsidRPr="00BE3B9F">
        <w:rPr>
          <w:sz w:val="28"/>
        </w:rPr>
        <w:t>приобретение</w:t>
      </w:r>
      <w:r w:rsidRPr="00BE3B9F">
        <w:rPr>
          <w:spacing w:val="1"/>
          <w:sz w:val="28"/>
        </w:rPr>
        <w:t xml:space="preserve"> </w:t>
      </w:r>
      <w:r w:rsidRPr="00BE3B9F">
        <w:rPr>
          <w:sz w:val="28"/>
        </w:rPr>
        <w:t>таких</w:t>
      </w:r>
      <w:r w:rsidRPr="00BE3B9F">
        <w:rPr>
          <w:spacing w:val="1"/>
          <w:sz w:val="28"/>
        </w:rPr>
        <w:t xml:space="preserve"> </w:t>
      </w:r>
      <w:r w:rsidRPr="00BE3B9F">
        <w:rPr>
          <w:sz w:val="28"/>
        </w:rPr>
        <w:t>объектов</w:t>
      </w:r>
      <w:r w:rsidRPr="00473665">
        <w:rPr>
          <w:sz w:val="28"/>
          <w:szCs w:val="28"/>
        </w:rPr>
        <w:t xml:space="preserve"> – с</w:t>
      </w:r>
      <w:r w:rsidRPr="00AD0AEF">
        <w:rPr>
          <w:sz w:val="28"/>
          <w:szCs w:val="28"/>
        </w:rPr>
        <w:t xml:space="preserve">умма фактически произведенных капитальных </w:t>
      </w:r>
      <w:hyperlink r:id="rId82" w:history="1">
        <w:r w:rsidRPr="00473665">
          <w:rPr>
            <w:sz w:val="28"/>
            <w:szCs w:val="28"/>
          </w:rPr>
          <w:t>вложений</w:t>
        </w:r>
      </w:hyperlink>
      <w:r w:rsidRPr="004F5ABB">
        <w:rPr>
          <w:sz w:val="28"/>
        </w:rPr>
        <w:t xml:space="preserve"> </w:t>
      </w:r>
      <w:r w:rsidRPr="00BE3B9F">
        <w:rPr>
          <w:sz w:val="28"/>
        </w:rPr>
        <w:t xml:space="preserve">в приобретение, сооружение и изготовление </w:t>
      </w:r>
      <w:r>
        <w:rPr>
          <w:sz w:val="28"/>
          <w:szCs w:val="28"/>
        </w:rPr>
        <w:t>о</w:t>
      </w:r>
      <w:r w:rsidRPr="00377026">
        <w:rPr>
          <w:sz w:val="28"/>
          <w:szCs w:val="28"/>
        </w:rPr>
        <w:t>бъект</w:t>
      </w:r>
      <w:r>
        <w:rPr>
          <w:sz w:val="28"/>
          <w:szCs w:val="28"/>
        </w:rPr>
        <w:t>ов</w:t>
      </w:r>
      <w:r w:rsidRPr="00377026">
        <w:rPr>
          <w:sz w:val="28"/>
          <w:szCs w:val="28"/>
        </w:rPr>
        <w:t xml:space="preserve"> основных средств</w:t>
      </w:r>
      <w:r w:rsidRPr="00236A21">
        <w:rPr>
          <w:sz w:val="28"/>
          <w:szCs w:val="28"/>
        </w:rPr>
        <w:t xml:space="preserve"> </w:t>
      </w:r>
      <w:r w:rsidRPr="00AD0AEF">
        <w:rPr>
          <w:sz w:val="28"/>
          <w:szCs w:val="28"/>
        </w:rPr>
        <w:t xml:space="preserve">с учетом действующего законодательства РФ по </w:t>
      </w:r>
      <w:hyperlink r:id="rId83" w:history="1">
        <w:r w:rsidRPr="00473665">
          <w:rPr>
            <w:sz w:val="28"/>
            <w:szCs w:val="28"/>
          </w:rPr>
          <w:t>исчислению НДС</w:t>
        </w:r>
      </w:hyperlink>
      <w:r>
        <w:rPr>
          <w:sz w:val="28"/>
          <w:szCs w:val="28"/>
        </w:rPr>
        <w:t>;</w:t>
      </w:r>
    </w:p>
    <w:p w:rsidR="006D6DD1" w:rsidRDefault="006D6DD1" w:rsidP="00DE2098">
      <w:pPr>
        <w:pStyle w:val="aff1"/>
        <w:numPr>
          <w:ilvl w:val="0"/>
          <w:numId w:val="10"/>
        </w:numPr>
        <w:spacing w:before="2" w:line="276" w:lineRule="auto"/>
        <w:ind w:leftChars="206" w:left="453" w:right="162" w:firstLineChars="141" w:firstLine="395"/>
        <w:jc w:val="both"/>
      </w:pPr>
      <w:r>
        <w:t>При</w:t>
      </w:r>
      <w:r>
        <w:rPr>
          <w:spacing w:val="1"/>
        </w:rPr>
        <w:t xml:space="preserve"> </w:t>
      </w:r>
      <w:r>
        <w:t>приобретении</w:t>
      </w:r>
      <w:r>
        <w:rPr>
          <w:spacing w:val="1"/>
        </w:rPr>
        <w:t xml:space="preserve"> </w:t>
      </w:r>
      <w:r>
        <w:t>за</w:t>
      </w:r>
      <w:r>
        <w:rPr>
          <w:spacing w:val="1"/>
        </w:rPr>
        <w:t xml:space="preserve"> </w:t>
      </w:r>
      <w:r>
        <w:t>счет</w:t>
      </w:r>
      <w:r>
        <w:rPr>
          <w:spacing w:val="1"/>
        </w:rPr>
        <w:t xml:space="preserve"> </w:t>
      </w:r>
      <w:r>
        <w:t>средств от иной, приносящей доход деятельности,</w:t>
      </w:r>
      <w:r>
        <w:rPr>
          <w:spacing w:val="1"/>
        </w:rPr>
        <w:t xml:space="preserve"> </w:t>
      </w:r>
      <w:r>
        <w:t>–</w:t>
      </w:r>
      <w:r>
        <w:rPr>
          <w:spacing w:val="1"/>
        </w:rPr>
        <w:t xml:space="preserve"> </w:t>
      </w:r>
      <w:r>
        <w:t>сумма</w:t>
      </w:r>
      <w:r>
        <w:rPr>
          <w:spacing w:val="1"/>
        </w:rPr>
        <w:t xml:space="preserve"> </w:t>
      </w:r>
      <w:r>
        <w:t>фактических вложений в приобретение, сооружение и изготовление о</w:t>
      </w:r>
      <w:r w:rsidRPr="00377026">
        <w:t>бъект</w:t>
      </w:r>
      <w:r>
        <w:t>ов</w:t>
      </w:r>
      <w:r w:rsidRPr="00377026">
        <w:t xml:space="preserve"> основных средств</w:t>
      </w:r>
      <w:r>
        <w:t>:</w:t>
      </w:r>
      <w:r w:rsidRPr="00236A21">
        <w:t xml:space="preserve"> </w:t>
      </w:r>
    </w:p>
    <w:p w:rsidR="006D6DD1" w:rsidRDefault="006D6DD1" w:rsidP="00DE2098">
      <w:pPr>
        <w:pStyle w:val="ab"/>
        <w:widowControl w:val="0"/>
        <w:numPr>
          <w:ilvl w:val="1"/>
          <w:numId w:val="10"/>
        </w:numPr>
        <w:tabs>
          <w:tab w:val="left" w:pos="1638"/>
        </w:tabs>
        <w:autoSpaceDE w:val="0"/>
        <w:autoSpaceDN w:val="0"/>
        <w:spacing w:before="0" w:after="0"/>
        <w:ind w:left="848" w:right="163" w:hangingChars="303" w:hanging="848"/>
        <w:contextualSpacing w:val="0"/>
        <w:jc w:val="both"/>
        <w:rPr>
          <w:sz w:val="28"/>
        </w:rPr>
      </w:pPr>
      <w:r>
        <w:rPr>
          <w:sz w:val="28"/>
        </w:rPr>
        <w:t>-при</w:t>
      </w:r>
      <w:r>
        <w:rPr>
          <w:spacing w:val="1"/>
          <w:sz w:val="28"/>
        </w:rPr>
        <w:t xml:space="preserve"> </w:t>
      </w:r>
      <w:r>
        <w:rPr>
          <w:sz w:val="28"/>
        </w:rPr>
        <w:t>условии</w:t>
      </w:r>
      <w:r>
        <w:rPr>
          <w:spacing w:val="70"/>
          <w:sz w:val="28"/>
        </w:rPr>
        <w:t xml:space="preserve"> </w:t>
      </w:r>
      <w:r>
        <w:rPr>
          <w:sz w:val="28"/>
        </w:rPr>
        <w:t>использования</w:t>
      </w:r>
      <w:r>
        <w:rPr>
          <w:spacing w:val="70"/>
          <w:sz w:val="28"/>
        </w:rPr>
        <w:t xml:space="preserve"> </w:t>
      </w:r>
      <w:r>
        <w:rPr>
          <w:sz w:val="28"/>
        </w:rPr>
        <w:t>в</w:t>
      </w:r>
      <w:r>
        <w:rPr>
          <w:spacing w:val="70"/>
          <w:sz w:val="28"/>
        </w:rPr>
        <w:t xml:space="preserve"> </w:t>
      </w:r>
      <w:r>
        <w:rPr>
          <w:sz w:val="28"/>
        </w:rPr>
        <w:t>деятельности,</w:t>
      </w:r>
      <w:r>
        <w:rPr>
          <w:spacing w:val="70"/>
          <w:sz w:val="28"/>
        </w:rPr>
        <w:t xml:space="preserve"> </w:t>
      </w:r>
      <w:r>
        <w:rPr>
          <w:sz w:val="28"/>
        </w:rPr>
        <w:t>облагаемой</w:t>
      </w:r>
      <w:r>
        <w:rPr>
          <w:spacing w:val="70"/>
          <w:sz w:val="28"/>
        </w:rPr>
        <w:t xml:space="preserve"> </w:t>
      </w:r>
      <w:r>
        <w:rPr>
          <w:sz w:val="28"/>
        </w:rPr>
        <w:t>НДС,</w:t>
      </w:r>
      <w:r>
        <w:rPr>
          <w:spacing w:val="70"/>
          <w:sz w:val="28"/>
        </w:rPr>
        <w:t xml:space="preserve"> </w:t>
      </w:r>
      <w:r>
        <w:rPr>
          <w:sz w:val="28"/>
        </w:rPr>
        <w:t>–</w:t>
      </w:r>
      <w:r>
        <w:rPr>
          <w:spacing w:val="1"/>
          <w:sz w:val="28"/>
        </w:rPr>
        <w:t xml:space="preserve"> </w:t>
      </w:r>
      <w:r>
        <w:rPr>
          <w:sz w:val="28"/>
        </w:rPr>
        <w:t>за</w:t>
      </w:r>
      <w:r>
        <w:rPr>
          <w:spacing w:val="1"/>
          <w:sz w:val="28"/>
        </w:rPr>
        <w:t xml:space="preserve"> </w:t>
      </w:r>
      <w:r>
        <w:rPr>
          <w:sz w:val="28"/>
        </w:rPr>
        <w:t>вычетом</w:t>
      </w:r>
      <w:r>
        <w:rPr>
          <w:spacing w:val="1"/>
          <w:sz w:val="28"/>
        </w:rPr>
        <w:t xml:space="preserve"> </w:t>
      </w:r>
      <w:r>
        <w:rPr>
          <w:sz w:val="28"/>
        </w:rPr>
        <w:t>сумм</w:t>
      </w:r>
      <w:r>
        <w:rPr>
          <w:spacing w:val="1"/>
          <w:sz w:val="28"/>
        </w:rPr>
        <w:t xml:space="preserve"> </w:t>
      </w:r>
      <w:r>
        <w:rPr>
          <w:sz w:val="28"/>
        </w:rPr>
        <w:t>НДС</w:t>
      </w:r>
      <w:r>
        <w:rPr>
          <w:spacing w:val="1"/>
          <w:sz w:val="28"/>
        </w:rPr>
        <w:t xml:space="preserve"> </w:t>
      </w:r>
      <w:r>
        <w:rPr>
          <w:sz w:val="28"/>
        </w:rPr>
        <w:t>(если</w:t>
      </w:r>
      <w:r>
        <w:rPr>
          <w:spacing w:val="1"/>
          <w:sz w:val="28"/>
        </w:rPr>
        <w:t xml:space="preserve"> </w:t>
      </w:r>
      <w:r>
        <w:rPr>
          <w:sz w:val="28"/>
        </w:rPr>
        <w:t>иное</w:t>
      </w:r>
      <w:r>
        <w:rPr>
          <w:spacing w:val="1"/>
          <w:sz w:val="28"/>
        </w:rPr>
        <w:t xml:space="preserve"> </w:t>
      </w:r>
      <w:r>
        <w:rPr>
          <w:sz w:val="28"/>
        </w:rPr>
        <w:t>не</w:t>
      </w:r>
      <w:r>
        <w:rPr>
          <w:spacing w:val="1"/>
          <w:sz w:val="28"/>
        </w:rPr>
        <w:t xml:space="preserve"> </w:t>
      </w:r>
      <w:r>
        <w:rPr>
          <w:sz w:val="28"/>
        </w:rPr>
        <w:t>предусмотрено</w:t>
      </w:r>
      <w:r>
        <w:rPr>
          <w:spacing w:val="1"/>
          <w:sz w:val="28"/>
        </w:rPr>
        <w:t xml:space="preserve"> </w:t>
      </w:r>
      <w:r>
        <w:rPr>
          <w:sz w:val="28"/>
        </w:rPr>
        <w:t>налоговым</w:t>
      </w:r>
      <w:r>
        <w:rPr>
          <w:spacing w:val="1"/>
          <w:sz w:val="28"/>
        </w:rPr>
        <w:t xml:space="preserve"> </w:t>
      </w:r>
      <w:r>
        <w:rPr>
          <w:sz w:val="28"/>
        </w:rPr>
        <w:t>законодательством</w:t>
      </w:r>
      <w:r>
        <w:rPr>
          <w:spacing w:val="-4"/>
          <w:sz w:val="28"/>
        </w:rPr>
        <w:t xml:space="preserve"> </w:t>
      </w:r>
      <w:r>
        <w:rPr>
          <w:sz w:val="28"/>
        </w:rPr>
        <w:t>Российской Федерации);</w:t>
      </w:r>
    </w:p>
    <w:p w:rsidR="006D6DD1" w:rsidRDefault="006D6DD1" w:rsidP="00DE2098">
      <w:pPr>
        <w:pStyle w:val="ab"/>
        <w:widowControl w:val="0"/>
        <w:numPr>
          <w:ilvl w:val="1"/>
          <w:numId w:val="10"/>
        </w:numPr>
        <w:tabs>
          <w:tab w:val="left" w:pos="1637"/>
        </w:tabs>
        <w:autoSpaceDE w:val="0"/>
        <w:autoSpaceDN w:val="0"/>
        <w:spacing w:before="0" w:after="0"/>
        <w:ind w:left="848" w:hangingChars="303" w:hanging="848"/>
        <w:contextualSpacing w:val="0"/>
        <w:jc w:val="both"/>
        <w:rPr>
          <w:sz w:val="28"/>
        </w:rPr>
      </w:pPr>
      <w:r>
        <w:rPr>
          <w:sz w:val="28"/>
        </w:rPr>
        <w:t>-при</w:t>
      </w:r>
      <w:r>
        <w:rPr>
          <w:spacing w:val="29"/>
          <w:sz w:val="28"/>
        </w:rPr>
        <w:t xml:space="preserve"> </w:t>
      </w:r>
      <w:r>
        <w:rPr>
          <w:sz w:val="28"/>
        </w:rPr>
        <w:t>условии</w:t>
      </w:r>
      <w:r>
        <w:rPr>
          <w:spacing w:val="28"/>
          <w:sz w:val="28"/>
        </w:rPr>
        <w:t xml:space="preserve"> </w:t>
      </w:r>
      <w:r>
        <w:rPr>
          <w:sz w:val="28"/>
        </w:rPr>
        <w:t>использования</w:t>
      </w:r>
      <w:r>
        <w:rPr>
          <w:spacing w:val="29"/>
          <w:sz w:val="28"/>
        </w:rPr>
        <w:t xml:space="preserve"> </w:t>
      </w:r>
      <w:r>
        <w:rPr>
          <w:sz w:val="28"/>
        </w:rPr>
        <w:t>в</w:t>
      </w:r>
      <w:r>
        <w:rPr>
          <w:spacing w:val="26"/>
          <w:sz w:val="28"/>
        </w:rPr>
        <w:t xml:space="preserve"> </w:t>
      </w:r>
      <w:r>
        <w:rPr>
          <w:sz w:val="28"/>
        </w:rPr>
        <w:t>деятельности,</w:t>
      </w:r>
      <w:r>
        <w:rPr>
          <w:spacing w:val="26"/>
          <w:sz w:val="28"/>
        </w:rPr>
        <w:t xml:space="preserve"> </w:t>
      </w:r>
      <w:r>
        <w:rPr>
          <w:sz w:val="28"/>
        </w:rPr>
        <w:t>не</w:t>
      </w:r>
      <w:r>
        <w:rPr>
          <w:spacing w:val="27"/>
          <w:sz w:val="28"/>
        </w:rPr>
        <w:t xml:space="preserve"> </w:t>
      </w:r>
      <w:r>
        <w:rPr>
          <w:sz w:val="28"/>
        </w:rPr>
        <w:t>облагаемой</w:t>
      </w:r>
      <w:r>
        <w:rPr>
          <w:spacing w:val="29"/>
          <w:sz w:val="28"/>
        </w:rPr>
        <w:t xml:space="preserve"> </w:t>
      </w:r>
      <w:r>
        <w:rPr>
          <w:sz w:val="28"/>
        </w:rPr>
        <w:t>НДС,</w:t>
      </w:r>
      <w:r>
        <w:rPr>
          <w:spacing w:val="24"/>
          <w:sz w:val="28"/>
        </w:rPr>
        <w:t xml:space="preserve"> </w:t>
      </w:r>
      <w:r>
        <w:rPr>
          <w:sz w:val="28"/>
        </w:rPr>
        <w:t>– с учетом сумм НДС;</w:t>
      </w:r>
    </w:p>
    <w:p w:rsidR="006D6DD1" w:rsidRPr="00473665" w:rsidRDefault="006D6DD1" w:rsidP="00DE2098">
      <w:pPr>
        <w:pStyle w:val="ab"/>
        <w:numPr>
          <w:ilvl w:val="0"/>
          <w:numId w:val="10"/>
        </w:numPr>
        <w:autoSpaceDE w:val="0"/>
        <w:autoSpaceDN w:val="0"/>
        <w:adjustRightInd w:val="0"/>
        <w:spacing w:before="0" w:after="0"/>
        <w:ind w:left="851" w:firstLine="0"/>
        <w:jc w:val="both"/>
        <w:rPr>
          <w:sz w:val="28"/>
          <w:szCs w:val="28"/>
        </w:rPr>
      </w:pPr>
      <w:r w:rsidRPr="00473665">
        <w:rPr>
          <w:sz w:val="28"/>
          <w:szCs w:val="28"/>
        </w:rPr>
        <w:t>При получении от учредителя, иной организации бюджетной сферы-стоимость</w:t>
      </w:r>
      <w:r>
        <w:rPr>
          <w:sz w:val="28"/>
          <w:szCs w:val="28"/>
        </w:rPr>
        <w:t xml:space="preserve"> о</w:t>
      </w:r>
      <w:r w:rsidRPr="00377026">
        <w:rPr>
          <w:sz w:val="28"/>
          <w:szCs w:val="28"/>
        </w:rPr>
        <w:t>бъект</w:t>
      </w:r>
      <w:r>
        <w:rPr>
          <w:sz w:val="28"/>
          <w:szCs w:val="28"/>
        </w:rPr>
        <w:t>ов</w:t>
      </w:r>
      <w:r w:rsidRPr="00377026">
        <w:rPr>
          <w:sz w:val="28"/>
          <w:szCs w:val="28"/>
        </w:rPr>
        <w:t xml:space="preserve"> основных средств</w:t>
      </w:r>
      <w:r w:rsidRPr="00473665">
        <w:rPr>
          <w:sz w:val="28"/>
          <w:szCs w:val="28"/>
        </w:rPr>
        <w:t xml:space="preserve">, </w:t>
      </w:r>
      <w:r>
        <w:rPr>
          <w:sz w:val="28"/>
          <w:szCs w:val="28"/>
        </w:rPr>
        <w:t xml:space="preserve">отраженная </w:t>
      </w:r>
      <w:r w:rsidRPr="00473665">
        <w:rPr>
          <w:sz w:val="28"/>
          <w:szCs w:val="28"/>
        </w:rPr>
        <w:t xml:space="preserve">  в акте о приеме-передаче объектов нефинансовых активов</w:t>
      </w:r>
      <w:r>
        <w:rPr>
          <w:sz w:val="28"/>
          <w:szCs w:val="28"/>
        </w:rPr>
        <w:t xml:space="preserve"> (с учетом </w:t>
      </w:r>
      <w:r w:rsidRPr="00473665">
        <w:rPr>
          <w:sz w:val="28"/>
          <w:szCs w:val="28"/>
        </w:rPr>
        <w:t>суммы начисленной на объект амортизации</w:t>
      </w:r>
      <w:r>
        <w:rPr>
          <w:sz w:val="28"/>
          <w:szCs w:val="28"/>
        </w:rPr>
        <w:t>);</w:t>
      </w:r>
    </w:p>
    <w:p w:rsidR="006D6DD1" w:rsidRPr="00DA6266" w:rsidRDefault="006D6DD1" w:rsidP="00DE2098">
      <w:pPr>
        <w:pStyle w:val="ab"/>
        <w:numPr>
          <w:ilvl w:val="0"/>
          <w:numId w:val="10"/>
        </w:numPr>
        <w:autoSpaceDE w:val="0"/>
        <w:autoSpaceDN w:val="0"/>
        <w:adjustRightInd w:val="0"/>
        <w:spacing w:before="0" w:after="0"/>
        <w:ind w:left="851" w:firstLine="0"/>
        <w:jc w:val="both"/>
        <w:rPr>
          <w:sz w:val="28"/>
          <w:szCs w:val="28"/>
        </w:rPr>
      </w:pPr>
      <w:r w:rsidRPr="00DA6266">
        <w:rPr>
          <w:sz w:val="28"/>
          <w:szCs w:val="28"/>
        </w:rPr>
        <w:t>При безвозмездном получении, (в том числе по договору дарения) – текущая оценочная (справедливая) стоимость на дату приобретения объектов основных средств</w:t>
      </w:r>
      <w:r>
        <w:rPr>
          <w:sz w:val="28"/>
          <w:szCs w:val="28"/>
        </w:rPr>
        <w:t xml:space="preserve">, </w:t>
      </w:r>
      <w:r w:rsidRPr="00DA6266">
        <w:rPr>
          <w:sz w:val="28"/>
          <w:szCs w:val="28"/>
        </w:rPr>
        <w:t>увеличенная на стоимость услуг, связанных с их доставкой, регистрацией и приведением их в состояние, пригодное для использования;</w:t>
      </w:r>
    </w:p>
    <w:p w:rsidR="006D6DD1" w:rsidRDefault="006D6DD1" w:rsidP="00DE2098">
      <w:pPr>
        <w:pStyle w:val="ab"/>
        <w:numPr>
          <w:ilvl w:val="0"/>
          <w:numId w:val="10"/>
        </w:numPr>
        <w:autoSpaceDE w:val="0"/>
        <w:autoSpaceDN w:val="0"/>
        <w:adjustRightInd w:val="0"/>
        <w:spacing w:before="0" w:after="0"/>
        <w:ind w:left="851" w:firstLine="0"/>
        <w:jc w:val="both"/>
        <w:rPr>
          <w:sz w:val="28"/>
          <w:szCs w:val="28"/>
        </w:rPr>
      </w:pPr>
      <w:r w:rsidRPr="00473665">
        <w:rPr>
          <w:sz w:val="28"/>
          <w:szCs w:val="28"/>
        </w:rPr>
        <w:lastRenderedPageBreak/>
        <w:t xml:space="preserve">При выявлении излишков по результатам инвентаризации – по </w:t>
      </w:r>
      <w:r>
        <w:rPr>
          <w:sz w:val="28"/>
          <w:szCs w:val="28"/>
        </w:rPr>
        <w:t xml:space="preserve">текущей </w:t>
      </w:r>
      <w:r w:rsidRPr="00473665">
        <w:rPr>
          <w:sz w:val="28"/>
          <w:szCs w:val="28"/>
        </w:rPr>
        <w:t xml:space="preserve">оценочной (справедливой) стоимости на дату принятия </w:t>
      </w:r>
      <w:r w:rsidRPr="00236A21">
        <w:rPr>
          <w:sz w:val="28"/>
          <w:szCs w:val="28"/>
        </w:rPr>
        <w:t xml:space="preserve">к </w:t>
      </w:r>
      <w:r>
        <w:rPr>
          <w:sz w:val="28"/>
          <w:szCs w:val="28"/>
        </w:rPr>
        <w:t xml:space="preserve">бюджетному (бухгалтерскому) </w:t>
      </w:r>
      <w:r w:rsidRPr="00236A21">
        <w:rPr>
          <w:sz w:val="28"/>
          <w:szCs w:val="28"/>
        </w:rPr>
        <w:t>учету</w:t>
      </w:r>
      <w:r>
        <w:rPr>
          <w:sz w:val="28"/>
          <w:szCs w:val="28"/>
        </w:rPr>
        <w:t>;</w:t>
      </w:r>
    </w:p>
    <w:p w:rsidR="006D6DD1" w:rsidRDefault="006D6DD1" w:rsidP="00DE2098">
      <w:pPr>
        <w:pStyle w:val="ab"/>
        <w:numPr>
          <w:ilvl w:val="0"/>
          <w:numId w:val="10"/>
        </w:numPr>
        <w:autoSpaceDE w:val="0"/>
        <w:autoSpaceDN w:val="0"/>
        <w:adjustRightInd w:val="0"/>
        <w:spacing w:before="0" w:after="0"/>
        <w:ind w:left="993" w:firstLine="0"/>
        <w:jc w:val="both"/>
        <w:rPr>
          <w:sz w:val="28"/>
          <w:szCs w:val="28"/>
        </w:rPr>
      </w:pPr>
      <w:r w:rsidRPr="00F77CFD">
        <w:rPr>
          <w:sz w:val="28"/>
          <w:szCs w:val="28"/>
        </w:rPr>
        <w:t>При изготовлении собственными силами (сбор основного средства) – по стоимости равной сумме фактически произведенных капитальных вложений</w:t>
      </w:r>
      <w:r>
        <w:rPr>
          <w:sz w:val="28"/>
          <w:szCs w:val="28"/>
        </w:rPr>
        <w:t>,</w:t>
      </w:r>
      <w:r w:rsidRPr="00F77CFD">
        <w:rPr>
          <w:sz w:val="28"/>
          <w:szCs w:val="28"/>
        </w:rPr>
        <w:t xml:space="preserve"> формируемых в объеме затрат, связанных с изготовлением данного актива</w:t>
      </w:r>
      <w:r>
        <w:rPr>
          <w:sz w:val="28"/>
          <w:szCs w:val="28"/>
        </w:rPr>
        <w:t>.</w:t>
      </w:r>
    </w:p>
    <w:p w:rsidR="006D6DD1" w:rsidRPr="00DA6266" w:rsidRDefault="006D6DD1" w:rsidP="006D6DD1">
      <w:pPr>
        <w:autoSpaceDE w:val="0"/>
        <w:autoSpaceDN w:val="0"/>
        <w:adjustRightInd w:val="0"/>
        <w:spacing w:before="0" w:after="0"/>
        <w:ind w:left="993" w:firstLine="0"/>
        <w:rPr>
          <w:sz w:val="28"/>
          <w:szCs w:val="28"/>
        </w:rPr>
      </w:pPr>
    </w:p>
    <w:p w:rsidR="006D6DD1" w:rsidRPr="00165CA0" w:rsidRDefault="006D6DD1" w:rsidP="006D6DD1">
      <w:pPr>
        <w:autoSpaceDE w:val="0"/>
        <w:autoSpaceDN w:val="0"/>
        <w:adjustRightInd w:val="0"/>
        <w:spacing w:before="0" w:after="0"/>
        <w:ind w:firstLine="851"/>
        <w:rPr>
          <w:bCs/>
          <w:sz w:val="28"/>
          <w:szCs w:val="28"/>
        </w:rPr>
      </w:pPr>
      <w:r w:rsidRPr="00F77CFD">
        <w:rPr>
          <w:rFonts w:ascii="Cambria" w:hAnsi="Cambria" w:cs="Cambria"/>
          <w:sz w:val="24"/>
          <w:szCs w:val="24"/>
        </w:rPr>
        <w:t xml:space="preserve"> </w:t>
      </w:r>
      <w:bookmarkStart w:id="29" w:name="_ref_1-4887d0f424774e"/>
      <w:bookmarkEnd w:id="28"/>
      <w:r>
        <w:rPr>
          <w:sz w:val="28"/>
          <w:szCs w:val="28"/>
        </w:rPr>
        <w:t>Объекты о</w:t>
      </w:r>
      <w:r w:rsidRPr="00165CA0">
        <w:rPr>
          <w:sz w:val="28"/>
          <w:szCs w:val="28"/>
        </w:rPr>
        <w:t>сновны</w:t>
      </w:r>
      <w:r>
        <w:rPr>
          <w:sz w:val="28"/>
          <w:szCs w:val="28"/>
        </w:rPr>
        <w:t>х средств</w:t>
      </w:r>
      <w:r w:rsidRPr="00165CA0">
        <w:rPr>
          <w:sz w:val="28"/>
          <w:szCs w:val="28"/>
        </w:rPr>
        <w:t>, выявленные</w:t>
      </w:r>
      <w:r>
        <w:rPr>
          <w:sz w:val="28"/>
          <w:szCs w:val="28"/>
        </w:rPr>
        <w:t xml:space="preserve"> «как излишки» </w:t>
      </w:r>
      <w:r w:rsidRPr="00165CA0">
        <w:rPr>
          <w:sz w:val="28"/>
          <w:szCs w:val="28"/>
        </w:rPr>
        <w:t xml:space="preserve"> </w:t>
      </w:r>
      <w:r>
        <w:rPr>
          <w:sz w:val="28"/>
          <w:szCs w:val="28"/>
        </w:rPr>
        <w:t xml:space="preserve">по результатам </w:t>
      </w:r>
      <w:r w:rsidRPr="00165CA0">
        <w:rPr>
          <w:sz w:val="28"/>
          <w:szCs w:val="28"/>
        </w:rPr>
        <w:t xml:space="preserve">инвентаризации, принимаются </w:t>
      </w:r>
      <w:r w:rsidRPr="00236A21">
        <w:rPr>
          <w:sz w:val="28"/>
          <w:szCs w:val="28"/>
        </w:rPr>
        <w:t xml:space="preserve">к </w:t>
      </w:r>
      <w:r>
        <w:rPr>
          <w:sz w:val="28"/>
          <w:szCs w:val="28"/>
        </w:rPr>
        <w:t xml:space="preserve">бюджетному (бухгалтерскому) </w:t>
      </w:r>
      <w:r w:rsidRPr="00236A21">
        <w:rPr>
          <w:sz w:val="28"/>
          <w:szCs w:val="28"/>
        </w:rPr>
        <w:t xml:space="preserve">учету </w:t>
      </w:r>
      <w:r w:rsidRPr="00165CA0">
        <w:rPr>
          <w:sz w:val="28"/>
          <w:szCs w:val="28"/>
        </w:rPr>
        <w:t xml:space="preserve">по справедливой стоимости, </w:t>
      </w:r>
      <w:r>
        <w:rPr>
          <w:sz w:val="28"/>
          <w:szCs w:val="28"/>
        </w:rPr>
        <w:t xml:space="preserve">определенной </w:t>
      </w:r>
      <w:r w:rsidRPr="00165CA0">
        <w:rPr>
          <w:sz w:val="28"/>
          <w:szCs w:val="28"/>
        </w:rPr>
        <w:t>методом рыночных цен на основании текущих рыночных цен или данных о недавних сделках</w:t>
      </w:r>
      <w:r>
        <w:rPr>
          <w:sz w:val="28"/>
          <w:szCs w:val="28"/>
        </w:rPr>
        <w:t xml:space="preserve"> (</w:t>
      </w:r>
      <w:r w:rsidRPr="00165CA0">
        <w:rPr>
          <w:sz w:val="28"/>
          <w:szCs w:val="28"/>
        </w:rPr>
        <w:t>используются документально подтвержденные данные о рыночных ценах, полученные как от независимых экспертов (оценщиков), так и сформированные самостоятельно</w:t>
      </w:r>
      <w:r>
        <w:rPr>
          <w:sz w:val="28"/>
          <w:szCs w:val="28"/>
        </w:rPr>
        <w:t xml:space="preserve"> в результате </w:t>
      </w:r>
      <w:r w:rsidRPr="00165CA0">
        <w:rPr>
          <w:sz w:val="28"/>
          <w:szCs w:val="28"/>
        </w:rPr>
        <w:t>изучения рыночных цен в открытом доступе</w:t>
      </w:r>
      <w:r>
        <w:rPr>
          <w:sz w:val="28"/>
          <w:szCs w:val="28"/>
        </w:rPr>
        <w:t>) в соответствие с  Протоколом</w:t>
      </w:r>
      <w:r w:rsidRPr="00FC62D8">
        <w:rPr>
          <w:sz w:val="28"/>
          <w:szCs w:val="28"/>
        </w:rPr>
        <w:t xml:space="preserve"> определения справедливой стоимости активов</w:t>
      </w:r>
      <w:r>
        <w:rPr>
          <w:sz w:val="28"/>
          <w:szCs w:val="28"/>
        </w:rPr>
        <w:t>, подписанным</w:t>
      </w:r>
      <w:r w:rsidRPr="00165CA0">
        <w:rPr>
          <w:sz w:val="28"/>
          <w:szCs w:val="28"/>
        </w:rPr>
        <w:t xml:space="preserve"> комиссией по поступлению и выбытию активов</w:t>
      </w:r>
      <w:bookmarkEnd w:id="29"/>
      <w:r>
        <w:rPr>
          <w:sz w:val="28"/>
          <w:szCs w:val="28"/>
        </w:rPr>
        <w:t>.</w:t>
      </w:r>
    </w:p>
    <w:p w:rsidR="006D6DD1" w:rsidRPr="00165CA0" w:rsidRDefault="006D6DD1" w:rsidP="006D6DD1">
      <w:pPr>
        <w:spacing w:before="0" w:after="0"/>
        <w:ind w:firstLine="851"/>
        <w:rPr>
          <w:bCs/>
          <w:sz w:val="28"/>
          <w:szCs w:val="28"/>
        </w:rPr>
      </w:pPr>
      <w:r>
        <w:rPr>
          <w:bCs/>
          <w:sz w:val="28"/>
          <w:szCs w:val="28"/>
        </w:rPr>
        <w:t>При определении справедливой стоимости</w:t>
      </w:r>
      <w:r w:rsidRPr="00165CA0">
        <w:rPr>
          <w:bCs/>
          <w:sz w:val="28"/>
          <w:szCs w:val="28"/>
        </w:rPr>
        <w:t xml:space="preserve"> </w:t>
      </w:r>
      <w:r>
        <w:rPr>
          <w:bCs/>
          <w:sz w:val="28"/>
          <w:szCs w:val="28"/>
        </w:rPr>
        <w:t>комиссия</w:t>
      </w:r>
      <w:r w:rsidRPr="00165CA0">
        <w:rPr>
          <w:bCs/>
          <w:sz w:val="28"/>
          <w:szCs w:val="28"/>
        </w:rPr>
        <w:t xml:space="preserve"> руководствуется принципом осмотрительности</w:t>
      </w:r>
      <w:r>
        <w:rPr>
          <w:bCs/>
          <w:sz w:val="28"/>
          <w:szCs w:val="28"/>
        </w:rPr>
        <w:t xml:space="preserve">: </w:t>
      </w:r>
      <w:r w:rsidRPr="00165CA0">
        <w:rPr>
          <w:bCs/>
          <w:sz w:val="28"/>
          <w:szCs w:val="28"/>
        </w:rPr>
        <w:t>обеспечивает приоритетное признание в бухгалтерском учете расходов и обязательств над признанием возможных доходов и активов, отражая объекты учета по самым консервативным оценкам – не завышая активы и (или) доходы и не занижая обязательства и (или) расходы.</w:t>
      </w:r>
    </w:p>
    <w:p w:rsidR="006D6DD1" w:rsidRPr="00165CA0" w:rsidRDefault="006D6DD1" w:rsidP="006D6DD1">
      <w:pPr>
        <w:pStyle w:val="2"/>
        <w:numPr>
          <w:ilvl w:val="0"/>
          <w:numId w:val="0"/>
        </w:numPr>
        <w:spacing w:before="0" w:after="0"/>
        <w:ind w:firstLine="851"/>
        <w:rPr>
          <w:sz w:val="28"/>
          <w:szCs w:val="28"/>
        </w:rPr>
      </w:pPr>
      <w:bookmarkStart w:id="30" w:name="_ref_1-b675624e416245"/>
      <w:r w:rsidRPr="00165CA0">
        <w:rPr>
          <w:sz w:val="28"/>
          <w:szCs w:val="28"/>
        </w:rPr>
        <w:t xml:space="preserve">Объекты учета аренды, возникающие в рамках договоров безвозмездного пользования или в рамках договоров аренды, </w:t>
      </w:r>
      <w:r>
        <w:rPr>
          <w:sz w:val="28"/>
          <w:szCs w:val="28"/>
        </w:rPr>
        <w:t>в которых</w:t>
      </w:r>
      <w:r w:rsidRPr="00165CA0">
        <w:rPr>
          <w:sz w:val="28"/>
          <w:szCs w:val="28"/>
        </w:rPr>
        <w:t xml:space="preserve"> предоставление имущества в возмездное пользование по цене значительно ниже рыночной стоимости, отражаются в</w:t>
      </w:r>
      <w:r w:rsidRPr="0073706A">
        <w:rPr>
          <w:sz w:val="28"/>
          <w:szCs w:val="28"/>
        </w:rPr>
        <w:t xml:space="preserve"> </w:t>
      </w:r>
      <w:r>
        <w:rPr>
          <w:sz w:val="28"/>
          <w:szCs w:val="28"/>
        </w:rPr>
        <w:t xml:space="preserve">бюджетном (бухгалтерском) </w:t>
      </w:r>
      <w:r w:rsidRPr="00236A21">
        <w:rPr>
          <w:sz w:val="28"/>
          <w:szCs w:val="28"/>
        </w:rPr>
        <w:t>учет</w:t>
      </w:r>
      <w:r>
        <w:rPr>
          <w:sz w:val="28"/>
          <w:szCs w:val="28"/>
        </w:rPr>
        <w:t>е</w:t>
      </w:r>
      <w:r w:rsidRPr="00236A21">
        <w:rPr>
          <w:sz w:val="28"/>
          <w:szCs w:val="28"/>
        </w:rPr>
        <w:t xml:space="preserve"> </w:t>
      </w:r>
      <w:r w:rsidRPr="00165CA0">
        <w:rPr>
          <w:sz w:val="28"/>
          <w:szCs w:val="28"/>
        </w:rPr>
        <w:t>по их справедливой стоимости, определяемой передающей стороной (арендодателем) на дату классификации объектов учета аренды</w:t>
      </w:r>
      <w:r>
        <w:rPr>
          <w:sz w:val="28"/>
          <w:szCs w:val="28"/>
        </w:rPr>
        <w:t xml:space="preserve">, </w:t>
      </w:r>
      <w:r w:rsidRPr="00165CA0">
        <w:rPr>
          <w:sz w:val="28"/>
          <w:szCs w:val="28"/>
        </w:rPr>
        <w:t xml:space="preserve"> методом рыночных цен</w:t>
      </w:r>
      <w:r>
        <w:rPr>
          <w:sz w:val="28"/>
          <w:szCs w:val="28"/>
        </w:rPr>
        <w:t xml:space="preserve"> </w:t>
      </w:r>
      <w:r w:rsidRPr="00165CA0">
        <w:rPr>
          <w:sz w:val="28"/>
          <w:szCs w:val="28"/>
        </w:rPr>
        <w:t xml:space="preserve"> </w:t>
      </w:r>
      <w:r>
        <w:rPr>
          <w:sz w:val="28"/>
          <w:szCs w:val="28"/>
        </w:rPr>
        <w:t>(</w:t>
      </w:r>
      <w:r w:rsidRPr="00165CA0">
        <w:rPr>
          <w:sz w:val="28"/>
          <w:szCs w:val="28"/>
        </w:rPr>
        <w:t>как если бы право пользования имуществом было предоставлено на коммерческих (рыночных) условиях</w:t>
      </w:r>
      <w:r>
        <w:rPr>
          <w:sz w:val="28"/>
          <w:szCs w:val="28"/>
        </w:rPr>
        <w:t>)</w:t>
      </w:r>
      <w:r w:rsidRPr="00165CA0">
        <w:rPr>
          <w:sz w:val="28"/>
          <w:szCs w:val="28"/>
        </w:rPr>
        <w:t>.</w:t>
      </w:r>
      <w:bookmarkEnd w:id="30"/>
      <w:r>
        <w:rPr>
          <w:sz w:val="28"/>
          <w:szCs w:val="28"/>
        </w:rPr>
        <w:t xml:space="preserve"> </w:t>
      </w:r>
      <w:r w:rsidRPr="00165CA0">
        <w:rPr>
          <w:sz w:val="28"/>
          <w:szCs w:val="28"/>
        </w:rPr>
        <w:t xml:space="preserve">В случае отсутствия сведений о стоимости актива, он отражается в </w:t>
      </w:r>
      <w:r w:rsidR="00362C21" w:rsidRPr="00165CA0">
        <w:rPr>
          <w:sz w:val="28"/>
          <w:szCs w:val="28"/>
        </w:rPr>
        <w:t>учете, по условной оценке</w:t>
      </w:r>
      <w:r w:rsidRPr="00165CA0">
        <w:rPr>
          <w:sz w:val="28"/>
          <w:szCs w:val="28"/>
        </w:rPr>
        <w:t>, равной одному рублю. После того, как данные о стоимости передаваемого (получаемого) объекта станут доступны, его балансовая стоимость подлежит пересмотру.</w:t>
      </w:r>
    </w:p>
    <w:p w:rsidR="006D6DD1" w:rsidRDefault="006D6DD1" w:rsidP="006D6DD1">
      <w:pPr>
        <w:pStyle w:val="ConsPlusNormal"/>
        <w:spacing w:line="276" w:lineRule="auto"/>
        <w:ind w:firstLine="540"/>
        <w:contextualSpacing/>
        <w:jc w:val="both"/>
        <w:rPr>
          <w:rFonts w:ascii="Times New Roman" w:hAnsi="Times New Roman" w:cs="Times New Roman"/>
          <w:sz w:val="28"/>
          <w:szCs w:val="28"/>
        </w:rPr>
      </w:pPr>
      <w:bookmarkStart w:id="31" w:name="_ref_1-907e8670e4894a"/>
      <w:r w:rsidRPr="0073706A">
        <w:rPr>
          <w:rFonts w:ascii="Times New Roman" w:hAnsi="Times New Roman" w:cs="Times New Roman"/>
          <w:bCs/>
          <w:sz w:val="28"/>
          <w:szCs w:val="28"/>
        </w:rPr>
        <w:t>Единицей бюджетно</w:t>
      </w:r>
      <w:r>
        <w:rPr>
          <w:rFonts w:ascii="Times New Roman" w:hAnsi="Times New Roman" w:cs="Times New Roman"/>
          <w:bCs/>
          <w:sz w:val="28"/>
          <w:szCs w:val="28"/>
        </w:rPr>
        <w:t>го</w:t>
      </w:r>
      <w:r w:rsidRPr="0073706A">
        <w:rPr>
          <w:rFonts w:ascii="Times New Roman" w:hAnsi="Times New Roman" w:cs="Times New Roman"/>
          <w:bCs/>
          <w:sz w:val="28"/>
          <w:szCs w:val="28"/>
        </w:rPr>
        <w:t xml:space="preserve"> (бухгалтерско</w:t>
      </w:r>
      <w:r>
        <w:rPr>
          <w:rFonts w:ascii="Times New Roman" w:hAnsi="Times New Roman" w:cs="Times New Roman"/>
          <w:bCs/>
          <w:sz w:val="28"/>
          <w:szCs w:val="28"/>
        </w:rPr>
        <w:t>го</w:t>
      </w:r>
      <w:r w:rsidRPr="0073706A">
        <w:rPr>
          <w:rFonts w:ascii="Times New Roman" w:hAnsi="Times New Roman" w:cs="Times New Roman"/>
          <w:bCs/>
          <w:sz w:val="28"/>
          <w:szCs w:val="28"/>
        </w:rPr>
        <w:t>) учет</w:t>
      </w:r>
      <w:r>
        <w:rPr>
          <w:rFonts w:ascii="Times New Roman" w:hAnsi="Times New Roman" w:cs="Times New Roman"/>
          <w:bCs/>
          <w:sz w:val="28"/>
          <w:szCs w:val="28"/>
        </w:rPr>
        <w:t>а</w:t>
      </w:r>
      <w:r w:rsidRPr="0073706A">
        <w:rPr>
          <w:rFonts w:ascii="Times New Roman" w:hAnsi="Times New Roman" w:cs="Times New Roman"/>
          <w:bCs/>
          <w:sz w:val="28"/>
          <w:szCs w:val="28"/>
        </w:rPr>
        <w:t xml:space="preserve"> объектов основных средств является инве</w:t>
      </w:r>
      <w:r w:rsidRPr="00377026">
        <w:rPr>
          <w:rFonts w:ascii="Times New Roman" w:hAnsi="Times New Roman" w:cs="Times New Roman"/>
          <w:sz w:val="28"/>
          <w:szCs w:val="28"/>
        </w:rPr>
        <w:t>нтарный объект.</w:t>
      </w:r>
    </w:p>
    <w:p w:rsidR="006D6DD1" w:rsidRPr="00434F95" w:rsidRDefault="006D6DD1" w:rsidP="006D6DD1">
      <w:pPr>
        <w:pStyle w:val="ConsPlusNormal"/>
        <w:spacing w:line="276" w:lineRule="auto"/>
        <w:ind w:firstLine="540"/>
        <w:contextualSpacing/>
        <w:jc w:val="both"/>
        <w:rPr>
          <w:rFonts w:ascii="Times New Roman" w:hAnsi="Times New Roman" w:cs="Times New Roman"/>
          <w:bCs/>
          <w:sz w:val="28"/>
          <w:szCs w:val="28"/>
        </w:rPr>
      </w:pPr>
      <w:bookmarkStart w:id="32" w:name="_ref_1-5d585276168d49"/>
      <w:r w:rsidRPr="00434F95">
        <w:rPr>
          <w:rFonts w:ascii="Times New Roman" w:hAnsi="Times New Roman" w:cs="Times New Roman"/>
          <w:bCs/>
          <w:sz w:val="28"/>
          <w:szCs w:val="28"/>
        </w:rPr>
        <w:t>Инвентарным объектом основных средств является:</w:t>
      </w:r>
    </w:p>
    <w:p w:rsidR="006D6DD1" w:rsidRDefault="006D6DD1" w:rsidP="00DE2098">
      <w:pPr>
        <w:pStyle w:val="ConsPlusNormal"/>
        <w:numPr>
          <w:ilvl w:val="0"/>
          <w:numId w:val="10"/>
        </w:numPr>
        <w:spacing w:line="276" w:lineRule="auto"/>
        <w:ind w:left="851" w:firstLine="0"/>
        <w:contextualSpacing/>
        <w:jc w:val="both"/>
        <w:rPr>
          <w:rFonts w:ascii="Times New Roman" w:hAnsi="Times New Roman" w:cs="Times New Roman"/>
          <w:bCs/>
          <w:sz w:val="28"/>
          <w:szCs w:val="28"/>
        </w:rPr>
      </w:pPr>
      <w:r>
        <w:rPr>
          <w:rFonts w:ascii="Times New Roman" w:hAnsi="Times New Roman" w:cs="Times New Roman"/>
          <w:bCs/>
          <w:sz w:val="28"/>
          <w:szCs w:val="28"/>
        </w:rPr>
        <w:lastRenderedPageBreak/>
        <w:t>о</w:t>
      </w:r>
      <w:r w:rsidRPr="006D7759">
        <w:rPr>
          <w:rFonts w:ascii="Times New Roman" w:hAnsi="Times New Roman" w:cs="Times New Roman"/>
          <w:bCs/>
          <w:sz w:val="28"/>
          <w:szCs w:val="28"/>
        </w:rPr>
        <w:t>бъект имущества со всеми приспособлениями и принадлежностями</w:t>
      </w:r>
      <w:r>
        <w:rPr>
          <w:rFonts w:ascii="Times New Roman" w:hAnsi="Times New Roman" w:cs="Times New Roman"/>
          <w:bCs/>
          <w:sz w:val="28"/>
          <w:szCs w:val="28"/>
        </w:rPr>
        <w:t xml:space="preserve">; </w:t>
      </w:r>
    </w:p>
    <w:p w:rsidR="006D6DD1" w:rsidRPr="006D7759" w:rsidRDefault="006D6DD1" w:rsidP="00DE2098">
      <w:pPr>
        <w:pStyle w:val="ConsPlusNormal"/>
        <w:numPr>
          <w:ilvl w:val="0"/>
          <w:numId w:val="10"/>
        </w:numPr>
        <w:spacing w:line="276" w:lineRule="auto"/>
        <w:ind w:left="851" w:firstLine="0"/>
        <w:contextualSpacing/>
        <w:jc w:val="both"/>
        <w:rPr>
          <w:rFonts w:ascii="Times New Roman" w:hAnsi="Times New Roman" w:cs="Times New Roman"/>
          <w:bCs/>
          <w:sz w:val="28"/>
          <w:szCs w:val="28"/>
        </w:rPr>
      </w:pPr>
      <w:r>
        <w:rPr>
          <w:rFonts w:ascii="Times New Roman" w:hAnsi="Times New Roman" w:cs="Times New Roman"/>
          <w:bCs/>
          <w:sz w:val="28"/>
          <w:szCs w:val="28"/>
        </w:rPr>
        <w:t>о</w:t>
      </w:r>
      <w:r w:rsidRPr="006D7759">
        <w:rPr>
          <w:rFonts w:ascii="Times New Roman" w:hAnsi="Times New Roman" w:cs="Times New Roman"/>
          <w:bCs/>
          <w:sz w:val="28"/>
          <w:szCs w:val="28"/>
        </w:rPr>
        <w:t>тдельный конструктивно обособленный предмет, предназначенный для выполнения определенных функций</w:t>
      </w:r>
      <w:r>
        <w:rPr>
          <w:rFonts w:ascii="Times New Roman" w:hAnsi="Times New Roman" w:cs="Times New Roman"/>
          <w:bCs/>
          <w:sz w:val="28"/>
          <w:szCs w:val="28"/>
        </w:rPr>
        <w:t>;</w:t>
      </w:r>
    </w:p>
    <w:p w:rsidR="006D6DD1" w:rsidRDefault="006D6DD1" w:rsidP="00DE2098">
      <w:pPr>
        <w:pStyle w:val="ab"/>
        <w:numPr>
          <w:ilvl w:val="0"/>
          <w:numId w:val="10"/>
        </w:numPr>
        <w:autoSpaceDE w:val="0"/>
        <w:autoSpaceDN w:val="0"/>
        <w:adjustRightInd w:val="0"/>
        <w:spacing w:before="0" w:after="0"/>
        <w:ind w:left="851" w:firstLine="0"/>
        <w:jc w:val="both"/>
        <w:rPr>
          <w:bCs/>
          <w:sz w:val="28"/>
          <w:szCs w:val="28"/>
        </w:rPr>
      </w:pPr>
      <w:r>
        <w:rPr>
          <w:bCs/>
          <w:sz w:val="28"/>
          <w:szCs w:val="28"/>
        </w:rPr>
        <w:t>о</w:t>
      </w:r>
      <w:r w:rsidRPr="006D7759">
        <w:rPr>
          <w:bCs/>
          <w:sz w:val="28"/>
          <w:szCs w:val="28"/>
        </w:rPr>
        <w:t xml:space="preserve">бособленный комплекс конструктивно-сочлененных предметов, представляющих собой единое </w:t>
      </w:r>
      <w:proofErr w:type="gramStart"/>
      <w:r w:rsidRPr="006D7759">
        <w:rPr>
          <w:bCs/>
          <w:sz w:val="28"/>
          <w:szCs w:val="28"/>
        </w:rPr>
        <w:t>целое</w:t>
      </w:r>
      <w:r>
        <w:rPr>
          <w:bCs/>
          <w:sz w:val="28"/>
          <w:szCs w:val="28"/>
        </w:rPr>
        <w:t xml:space="preserve"> </w:t>
      </w:r>
      <w:r w:rsidRPr="006D7759">
        <w:rPr>
          <w:bCs/>
          <w:sz w:val="28"/>
          <w:szCs w:val="28"/>
        </w:rPr>
        <w:t xml:space="preserve"> и</w:t>
      </w:r>
      <w:proofErr w:type="gramEnd"/>
      <w:r w:rsidRPr="006D7759">
        <w:rPr>
          <w:bCs/>
          <w:sz w:val="28"/>
          <w:szCs w:val="28"/>
        </w:rPr>
        <w:t xml:space="preserve"> предназначенных для выполнения определенной работы (Признаки: общие приспособления, принадлежности и управление; смонтированы в единый комплекс,</w:t>
      </w:r>
      <w:r>
        <w:rPr>
          <w:bCs/>
          <w:sz w:val="28"/>
          <w:szCs w:val="28"/>
        </w:rPr>
        <w:t xml:space="preserve"> </w:t>
      </w:r>
      <w:r w:rsidRPr="006D7759">
        <w:rPr>
          <w:bCs/>
          <w:sz w:val="28"/>
          <w:szCs w:val="28"/>
        </w:rPr>
        <w:t>на одном фундаменте, каждый предмет может выполнять свои функции только в составе комплекса, а не самостоятельно</w:t>
      </w:r>
      <w:r>
        <w:rPr>
          <w:bCs/>
          <w:sz w:val="28"/>
          <w:szCs w:val="28"/>
        </w:rPr>
        <w:t>);</w:t>
      </w:r>
    </w:p>
    <w:p w:rsidR="006D6DD1" w:rsidRDefault="006D6DD1" w:rsidP="00DE2098">
      <w:pPr>
        <w:pStyle w:val="2"/>
        <w:numPr>
          <w:ilvl w:val="0"/>
          <w:numId w:val="10"/>
        </w:numPr>
        <w:spacing w:before="0" w:after="0"/>
        <w:ind w:left="851" w:firstLine="0"/>
        <w:rPr>
          <w:sz w:val="28"/>
          <w:szCs w:val="28"/>
        </w:rPr>
      </w:pPr>
      <w:r>
        <w:rPr>
          <w:sz w:val="28"/>
          <w:szCs w:val="28"/>
        </w:rPr>
        <w:t xml:space="preserve">часть комплекса </w:t>
      </w:r>
      <w:r w:rsidRPr="00D616A1">
        <w:rPr>
          <w:sz w:val="28"/>
          <w:szCs w:val="28"/>
        </w:rPr>
        <w:t xml:space="preserve">конструктивно-сочлененного </w:t>
      </w:r>
      <w:r w:rsidRPr="00165CA0">
        <w:rPr>
          <w:sz w:val="28"/>
          <w:szCs w:val="28"/>
        </w:rPr>
        <w:t xml:space="preserve">объекта основных средств, </w:t>
      </w:r>
      <w:r>
        <w:rPr>
          <w:sz w:val="28"/>
          <w:szCs w:val="28"/>
        </w:rPr>
        <w:t>имеющая</w:t>
      </w:r>
    </w:p>
    <w:p w:rsidR="006D6DD1" w:rsidRDefault="006D6DD1" w:rsidP="006D6DD1">
      <w:pPr>
        <w:pStyle w:val="2"/>
        <w:numPr>
          <w:ilvl w:val="0"/>
          <w:numId w:val="0"/>
        </w:numPr>
        <w:spacing w:before="0" w:after="0"/>
        <w:ind w:left="851"/>
        <w:rPr>
          <w:sz w:val="28"/>
          <w:szCs w:val="28"/>
        </w:rPr>
      </w:pPr>
      <w:r>
        <w:rPr>
          <w:sz w:val="28"/>
          <w:szCs w:val="28"/>
        </w:rPr>
        <w:t xml:space="preserve">- </w:t>
      </w:r>
      <w:r w:rsidRPr="00165CA0">
        <w:rPr>
          <w:sz w:val="28"/>
          <w:szCs w:val="28"/>
        </w:rPr>
        <w:t xml:space="preserve"> срок полезного использования, существенно отличающийся от сроков полезного использования других частей этого же объекта</w:t>
      </w:r>
      <w:r>
        <w:rPr>
          <w:sz w:val="28"/>
          <w:szCs w:val="28"/>
        </w:rPr>
        <w:t xml:space="preserve"> (</w:t>
      </w:r>
      <w:r w:rsidRPr="00165CA0">
        <w:rPr>
          <w:sz w:val="28"/>
          <w:szCs w:val="28"/>
        </w:rPr>
        <w:t xml:space="preserve">сроки полезного использования считаются существенно отличающимися, если они относятся к разным амортизационным группам, определенным в </w:t>
      </w:r>
      <w:hyperlink r:id="rId84" w:history="1">
        <w:r w:rsidRPr="00165CA0">
          <w:rPr>
            <w:sz w:val="28"/>
            <w:szCs w:val="28"/>
          </w:rPr>
          <w:t>Постановлении</w:t>
        </w:r>
      </w:hyperlink>
      <w:r w:rsidRPr="00165CA0">
        <w:rPr>
          <w:sz w:val="28"/>
          <w:szCs w:val="28"/>
        </w:rPr>
        <w:t xml:space="preserve"> Правительства РФ от 01.01.2002 № 1</w:t>
      </w:r>
      <w:r>
        <w:rPr>
          <w:sz w:val="28"/>
          <w:szCs w:val="28"/>
        </w:rPr>
        <w:t>)</w:t>
      </w:r>
      <w:r w:rsidRPr="00165CA0">
        <w:rPr>
          <w:sz w:val="28"/>
          <w:szCs w:val="28"/>
        </w:rPr>
        <w:t xml:space="preserve"> </w:t>
      </w:r>
    </w:p>
    <w:p w:rsidR="006D6DD1" w:rsidRPr="00D616A1" w:rsidRDefault="006D6DD1" w:rsidP="006D6DD1">
      <w:pPr>
        <w:pStyle w:val="2"/>
        <w:numPr>
          <w:ilvl w:val="0"/>
          <w:numId w:val="0"/>
        </w:numPr>
        <w:spacing w:before="0" w:after="0"/>
        <w:ind w:left="851"/>
        <w:rPr>
          <w:sz w:val="28"/>
          <w:szCs w:val="28"/>
        </w:rPr>
      </w:pPr>
      <w:r>
        <w:rPr>
          <w:sz w:val="28"/>
          <w:szCs w:val="28"/>
        </w:rPr>
        <w:t>-</w:t>
      </w:r>
      <w:r w:rsidRPr="00165CA0">
        <w:rPr>
          <w:sz w:val="28"/>
          <w:szCs w:val="28"/>
        </w:rPr>
        <w:t xml:space="preserve"> стоимость, составляющую значительную </w:t>
      </w:r>
      <w:r>
        <w:rPr>
          <w:sz w:val="28"/>
          <w:szCs w:val="28"/>
        </w:rPr>
        <w:t>величину от его общей стоимости (</w:t>
      </w:r>
      <w:r w:rsidRPr="00165CA0">
        <w:rPr>
          <w:sz w:val="28"/>
          <w:szCs w:val="28"/>
        </w:rPr>
        <w:t>стоимость структурной части объекта основных средств считается значительной, если она составляет не меньше 10% его общей стоимости</w:t>
      </w:r>
      <w:r>
        <w:rPr>
          <w:sz w:val="28"/>
          <w:szCs w:val="28"/>
        </w:rPr>
        <w:t>).</w:t>
      </w:r>
    </w:p>
    <w:p w:rsidR="006D6DD1" w:rsidRDefault="006D6DD1" w:rsidP="00DE2098">
      <w:pPr>
        <w:pStyle w:val="ab"/>
        <w:numPr>
          <w:ilvl w:val="0"/>
          <w:numId w:val="13"/>
        </w:numPr>
        <w:ind w:left="851" w:firstLine="0"/>
        <w:jc w:val="both"/>
        <w:rPr>
          <w:sz w:val="28"/>
          <w:szCs w:val="28"/>
        </w:rPr>
      </w:pPr>
      <w:r w:rsidRPr="00DC720B">
        <w:rPr>
          <w:sz w:val="28"/>
          <w:szCs w:val="28"/>
        </w:rPr>
        <w:t>комплекс объектов (групповой учет</w:t>
      </w:r>
      <w:bookmarkStart w:id="33" w:name="_ref_1-21295783878b43"/>
      <w:r w:rsidRPr="00DC720B">
        <w:rPr>
          <w:sz w:val="28"/>
          <w:szCs w:val="28"/>
        </w:rPr>
        <w:t xml:space="preserve"> объектов основных средств)</w:t>
      </w:r>
      <w:r>
        <w:rPr>
          <w:sz w:val="28"/>
          <w:szCs w:val="28"/>
        </w:rPr>
        <w:t>,</w:t>
      </w:r>
      <w:r w:rsidRPr="00DC720B">
        <w:rPr>
          <w:sz w:val="28"/>
          <w:szCs w:val="28"/>
        </w:rPr>
        <w:t xml:space="preserve"> в состав которого включатся объекты основных средств</w:t>
      </w:r>
      <w:r>
        <w:rPr>
          <w:sz w:val="28"/>
          <w:szCs w:val="28"/>
        </w:rPr>
        <w:t>:</w:t>
      </w:r>
    </w:p>
    <w:p w:rsidR="006D6DD1" w:rsidRDefault="006D6DD1" w:rsidP="006D6DD1">
      <w:pPr>
        <w:pStyle w:val="ab"/>
        <w:ind w:left="851" w:firstLine="0"/>
        <w:jc w:val="both"/>
        <w:rPr>
          <w:sz w:val="28"/>
          <w:szCs w:val="28"/>
        </w:rPr>
      </w:pPr>
      <w:r>
        <w:rPr>
          <w:sz w:val="28"/>
          <w:szCs w:val="28"/>
        </w:rPr>
        <w:t>-</w:t>
      </w:r>
      <w:r w:rsidRPr="00DC720B">
        <w:rPr>
          <w:sz w:val="28"/>
          <w:szCs w:val="28"/>
        </w:rPr>
        <w:t xml:space="preserve"> срок полезного использования которых одинаков</w:t>
      </w:r>
      <w:r>
        <w:rPr>
          <w:sz w:val="28"/>
          <w:szCs w:val="28"/>
        </w:rPr>
        <w:t>;</w:t>
      </w:r>
    </w:p>
    <w:p w:rsidR="006D6DD1" w:rsidRPr="00DC720B" w:rsidRDefault="006D6DD1" w:rsidP="006D6DD1">
      <w:pPr>
        <w:pStyle w:val="ab"/>
        <w:ind w:left="851" w:firstLine="0"/>
        <w:jc w:val="both"/>
        <w:rPr>
          <w:sz w:val="28"/>
          <w:szCs w:val="28"/>
        </w:rPr>
      </w:pPr>
      <w:r>
        <w:rPr>
          <w:sz w:val="28"/>
          <w:szCs w:val="28"/>
        </w:rPr>
        <w:t>-</w:t>
      </w:r>
      <w:r w:rsidRPr="00DC720B">
        <w:rPr>
          <w:sz w:val="28"/>
          <w:szCs w:val="28"/>
        </w:rPr>
        <w:t xml:space="preserve"> стоимость каждого объекта не является существенной</w:t>
      </w:r>
      <w:bookmarkEnd w:id="33"/>
      <w:r>
        <w:rPr>
          <w:sz w:val="28"/>
          <w:szCs w:val="28"/>
        </w:rPr>
        <w:t>;</w:t>
      </w:r>
    </w:p>
    <w:p w:rsidR="006D6DD1" w:rsidRDefault="006D6DD1" w:rsidP="006D6DD1">
      <w:pPr>
        <w:pStyle w:val="ab"/>
        <w:ind w:left="851" w:firstLine="0"/>
        <w:jc w:val="both"/>
        <w:rPr>
          <w:sz w:val="28"/>
          <w:szCs w:val="28"/>
        </w:rPr>
      </w:pPr>
      <w:r w:rsidRPr="00DC720B">
        <w:rPr>
          <w:sz w:val="28"/>
          <w:szCs w:val="28"/>
        </w:rPr>
        <w:t>-</w:t>
      </w:r>
      <w:r>
        <w:rPr>
          <w:sz w:val="28"/>
          <w:szCs w:val="28"/>
        </w:rPr>
        <w:t xml:space="preserve"> </w:t>
      </w:r>
      <w:r w:rsidRPr="00DC720B">
        <w:rPr>
          <w:sz w:val="28"/>
          <w:szCs w:val="28"/>
        </w:rPr>
        <w:t>объекты используются в течение одного и того же периода времени</w:t>
      </w:r>
      <w:r>
        <w:rPr>
          <w:sz w:val="28"/>
          <w:szCs w:val="28"/>
        </w:rPr>
        <w:t>;</w:t>
      </w:r>
    </w:p>
    <w:p w:rsidR="006D6DD1" w:rsidRDefault="006D6DD1" w:rsidP="006D6DD1">
      <w:pPr>
        <w:pStyle w:val="ab"/>
        <w:ind w:left="851" w:firstLine="0"/>
        <w:jc w:val="both"/>
        <w:rPr>
          <w:sz w:val="28"/>
          <w:szCs w:val="28"/>
        </w:rPr>
      </w:pPr>
      <w:r>
        <w:rPr>
          <w:sz w:val="28"/>
          <w:szCs w:val="28"/>
        </w:rPr>
        <w:t>-</w:t>
      </w:r>
      <w:r w:rsidRPr="00DC720B">
        <w:rPr>
          <w:sz w:val="28"/>
          <w:szCs w:val="28"/>
        </w:rPr>
        <w:t xml:space="preserve"> выполняют однородную</w:t>
      </w:r>
      <w:r>
        <w:rPr>
          <w:sz w:val="28"/>
          <w:szCs w:val="28"/>
        </w:rPr>
        <w:t xml:space="preserve"> функцию </w:t>
      </w:r>
      <w:r w:rsidRPr="00DC720B">
        <w:rPr>
          <w:sz w:val="28"/>
          <w:szCs w:val="28"/>
        </w:rPr>
        <w:t>(библиотечные фонды, периферийные устройства, компьютерное оборудование, мебель (столы, стулья, шкафы и прочее)).</w:t>
      </w:r>
    </w:p>
    <w:p w:rsidR="006D6DD1" w:rsidRPr="00434F95" w:rsidRDefault="006D6DD1" w:rsidP="0010207C">
      <w:pPr>
        <w:pStyle w:val="ConsPlusNormal"/>
        <w:spacing w:line="276" w:lineRule="auto"/>
        <w:ind w:firstLine="540"/>
        <w:contextualSpacing/>
        <w:jc w:val="both"/>
        <w:rPr>
          <w:rFonts w:ascii="Times New Roman" w:hAnsi="Times New Roman" w:cs="Times New Roman"/>
          <w:bCs/>
          <w:sz w:val="28"/>
          <w:szCs w:val="28"/>
        </w:rPr>
      </w:pPr>
      <w:r w:rsidRPr="00434F95">
        <w:rPr>
          <w:rFonts w:ascii="Times New Roman" w:hAnsi="Times New Roman" w:cs="Times New Roman"/>
          <w:bCs/>
          <w:sz w:val="28"/>
          <w:szCs w:val="28"/>
        </w:rPr>
        <w:t>Состав инвентарного объекта, его характеристик</w:t>
      </w:r>
      <w:r>
        <w:rPr>
          <w:rFonts w:ascii="Times New Roman" w:hAnsi="Times New Roman" w:cs="Times New Roman"/>
          <w:bCs/>
          <w:sz w:val="28"/>
          <w:szCs w:val="28"/>
        </w:rPr>
        <w:t>у,</w:t>
      </w:r>
      <w:r w:rsidRPr="00434F95">
        <w:rPr>
          <w:rFonts w:ascii="Times New Roman" w:hAnsi="Times New Roman" w:cs="Times New Roman"/>
          <w:bCs/>
          <w:sz w:val="28"/>
          <w:szCs w:val="28"/>
        </w:rPr>
        <w:t xml:space="preserve"> срок полезного использования</w:t>
      </w:r>
      <w:r>
        <w:rPr>
          <w:rFonts w:ascii="Times New Roman" w:hAnsi="Times New Roman" w:cs="Times New Roman"/>
          <w:bCs/>
          <w:sz w:val="28"/>
          <w:szCs w:val="28"/>
        </w:rPr>
        <w:t>, н</w:t>
      </w:r>
      <w:r w:rsidRPr="004F5ABB">
        <w:rPr>
          <w:rFonts w:ascii="Times New Roman" w:hAnsi="Times New Roman" w:cs="Times New Roman"/>
          <w:bCs/>
          <w:sz w:val="28"/>
          <w:szCs w:val="28"/>
        </w:rPr>
        <w:t xml:space="preserve">еобходимость объединения и конкретный перечень объединяемых </w:t>
      </w:r>
      <w:r w:rsidR="00936F4F" w:rsidRPr="004F5ABB">
        <w:rPr>
          <w:rFonts w:ascii="Times New Roman" w:hAnsi="Times New Roman" w:cs="Times New Roman"/>
          <w:bCs/>
          <w:sz w:val="28"/>
          <w:szCs w:val="28"/>
        </w:rPr>
        <w:t xml:space="preserve">объектов </w:t>
      </w:r>
      <w:r w:rsidR="00936F4F">
        <w:rPr>
          <w:rFonts w:ascii="Times New Roman" w:hAnsi="Times New Roman" w:cs="Times New Roman"/>
          <w:bCs/>
          <w:sz w:val="28"/>
          <w:szCs w:val="28"/>
        </w:rPr>
        <w:t>в</w:t>
      </w:r>
      <w:r>
        <w:rPr>
          <w:rFonts w:ascii="Times New Roman" w:hAnsi="Times New Roman" w:cs="Times New Roman"/>
          <w:bCs/>
          <w:sz w:val="28"/>
          <w:szCs w:val="28"/>
        </w:rPr>
        <w:t xml:space="preserve"> </w:t>
      </w:r>
      <w:r w:rsidRPr="004F5ABB">
        <w:rPr>
          <w:rFonts w:ascii="Times New Roman" w:hAnsi="Times New Roman" w:cs="Times New Roman"/>
          <w:bCs/>
          <w:sz w:val="28"/>
          <w:szCs w:val="28"/>
        </w:rPr>
        <w:t>один инвентарный объект, признаваемый комплексом объектов основных средств</w:t>
      </w:r>
      <w:r>
        <w:rPr>
          <w:rFonts w:ascii="Times New Roman" w:hAnsi="Times New Roman" w:cs="Times New Roman"/>
          <w:bCs/>
          <w:sz w:val="28"/>
          <w:szCs w:val="28"/>
        </w:rPr>
        <w:t>,</w:t>
      </w:r>
      <w:r w:rsidRPr="00434F95">
        <w:rPr>
          <w:rFonts w:ascii="Times New Roman" w:hAnsi="Times New Roman" w:cs="Times New Roman"/>
          <w:bCs/>
          <w:sz w:val="28"/>
          <w:szCs w:val="28"/>
        </w:rPr>
        <w:t xml:space="preserve"> определяется</w:t>
      </w:r>
      <w:r>
        <w:rPr>
          <w:rFonts w:ascii="Times New Roman" w:hAnsi="Times New Roman" w:cs="Times New Roman"/>
          <w:bCs/>
          <w:sz w:val="28"/>
          <w:szCs w:val="28"/>
        </w:rPr>
        <w:t xml:space="preserve"> решением</w:t>
      </w:r>
      <w:r w:rsidRPr="00434F95">
        <w:rPr>
          <w:rFonts w:ascii="Times New Roman" w:hAnsi="Times New Roman" w:cs="Times New Roman"/>
          <w:bCs/>
          <w:sz w:val="28"/>
          <w:szCs w:val="28"/>
        </w:rPr>
        <w:t xml:space="preserve"> комисси</w:t>
      </w:r>
      <w:r>
        <w:rPr>
          <w:rFonts w:ascii="Times New Roman" w:hAnsi="Times New Roman" w:cs="Times New Roman"/>
          <w:bCs/>
          <w:sz w:val="28"/>
          <w:szCs w:val="28"/>
        </w:rPr>
        <w:t>и</w:t>
      </w:r>
      <w:r w:rsidRPr="00434F95">
        <w:rPr>
          <w:rFonts w:ascii="Times New Roman" w:hAnsi="Times New Roman" w:cs="Times New Roman"/>
          <w:bCs/>
          <w:sz w:val="28"/>
          <w:szCs w:val="28"/>
        </w:rPr>
        <w:t xml:space="preserve"> по поступлению и выбытию активов</w:t>
      </w:r>
      <w:r>
        <w:rPr>
          <w:rFonts w:ascii="Times New Roman" w:hAnsi="Times New Roman" w:cs="Times New Roman"/>
          <w:bCs/>
          <w:sz w:val="28"/>
          <w:szCs w:val="28"/>
        </w:rPr>
        <w:t>.</w:t>
      </w:r>
    </w:p>
    <w:p w:rsidR="006D6DD1" w:rsidRPr="00DA05D2" w:rsidRDefault="006D6DD1" w:rsidP="006D6DD1">
      <w:pPr>
        <w:pStyle w:val="2"/>
        <w:numPr>
          <w:ilvl w:val="0"/>
          <w:numId w:val="0"/>
        </w:numPr>
        <w:spacing w:before="0" w:after="0"/>
        <w:ind w:firstLine="851"/>
        <w:rPr>
          <w:sz w:val="28"/>
          <w:szCs w:val="28"/>
        </w:rPr>
      </w:pPr>
      <w:r w:rsidRPr="00DA05D2">
        <w:rPr>
          <w:sz w:val="28"/>
          <w:szCs w:val="28"/>
        </w:rPr>
        <w:t>Каждому инвентарному объекту основных средств присваивается инвентарный номер, состоящий из 1</w:t>
      </w:r>
      <w:r w:rsidR="00936F4F" w:rsidRPr="00DA05D2">
        <w:rPr>
          <w:sz w:val="28"/>
          <w:szCs w:val="28"/>
        </w:rPr>
        <w:t>0</w:t>
      </w:r>
      <w:r w:rsidRPr="00DA05D2">
        <w:rPr>
          <w:sz w:val="28"/>
          <w:szCs w:val="28"/>
        </w:rPr>
        <w:t xml:space="preserve"> знаков:</w:t>
      </w:r>
      <w:bookmarkEnd w:id="32"/>
    </w:p>
    <w:p w:rsidR="006D6DD1" w:rsidRPr="00DA05D2" w:rsidRDefault="006D6DD1" w:rsidP="006D6DD1">
      <w:pPr>
        <w:tabs>
          <w:tab w:val="left" w:pos="851"/>
        </w:tabs>
        <w:spacing w:before="0" w:after="0"/>
        <w:ind w:firstLine="851"/>
        <w:rPr>
          <w:bCs/>
          <w:sz w:val="28"/>
          <w:szCs w:val="28"/>
        </w:rPr>
      </w:pPr>
      <w:r w:rsidRPr="00DA05D2">
        <w:rPr>
          <w:bCs/>
          <w:sz w:val="28"/>
          <w:szCs w:val="28"/>
        </w:rPr>
        <w:t>- 1 знак - код вида деятельности (финансового обеспечения);</w:t>
      </w:r>
    </w:p>
    <w:p w:rsidR="006D6DD1" w:rsidRPr="00DA05D2" w:rsidRDefault="006D6DD1" w:rsidP="006D6DD1">
      <w:pPr>
        <w:tabs>
          <w:tab w:val="left" w:pos="851"/>
        </w:tabs>
        <w:spacing w:before="0" w:after="0"/>
        <w:ind w:firstLine="851"/>
        <w:rPr>
          <w:bCs/>
          <w:sz w:val="28"/>
          <w:szCs w:val="28"/>
        </w:rPr>
      </w:pPr>
      <w:r w:rsidRPr="00DA05D2">
        <w:rPr>
          <w:bCs/>
          <w:sz w:val="28"/>
          <w:szCs w:val="28"/>
        </w:rPr>
        <w:t>- 2-4 знаки – код счета бухгалтерского учета;</w:t>
      </w:r>
    </w:p>
    <w:p w:rsidR="006D6DD1" w:rsidRPr="00DA05D2" w:rsidRDefault="006D6DD1" w:rsidP="006D6DD1">
      <w:pPr>
        <w:tabs>
          <w:tab w:val="left" w:pos="851"/>
        </w:tabs>
        <w:spacing w:before="0" w:after="0"/>
        <w:ind w:firstLine="851"/>
        <w:rPr>
          <w:bCs/>
          <w:sz w:val="28"/>
          <w:szCs w:val="28"/>
        </w:rPr>
      </w:pPr>
      <w:r w:rsidRPr="00DA05D2">
        <w:rPr>
          <w:bCs/>
          <w:sz w:val="28"/>
          <w:szCs w:val="28"/>
        </w:rPr>
        <w:lastRenderedPageBreak/>
        <w:t>- 5-6 знаки – код группы основных средств;</w:t>
      </w:r>
    </w:p>
    <w:p w:rsidR="006D6DD1" w:rsidRPr="00165CA0" w:rsidRDefault="006D6DD1" w:rsidP="006D6DD1">
      <w:pPr>
        <w:tabs>
          <w:tab w:val="left" w:pos="851"/>
        </w:tabs>
        <w:spacing w:before="0" w:after="0"/>
        <w:ind w:firstLine="851"/>
        <w:rPr>
          <w:bCs/>
          <w:sz w:val="28"/>
          <w:szCs w:val="28"/>
        </w:rPr>
      </w:pPr>
      <w:r w:rsidRPr="00DA05D2">
        <w:rPr>
          <w:bCs/>
          <w:sz w:val="28"/>
          <w:szCs w:val="28"/>
        </w:rPr>
        <w:t>- 7-1</w:t>
      </w:r>
      <w:r w:rsidR="00936F4F" w:rsidRPr="00DA05D2">
        <w:rPr>
          <w:bCs/>
          <w:sz w:val="28"/>
          <w:szCs w:val="28"/>
        </w:rPr>
        <w:t>0</w:t>
      </w:r>
      <w:r w:rsidRPr="00DA05D2">
        <w:rPr>
          <w:bCs/>
          <w:sz w:val="28"/>
          <w:szCs w:val="28"/>
        </w:rPr>
        <w:t xml:space="preserve"> знаки – номер по порядку.</w:t>
      </w:r>
      <w:bookmarkStart w:id="34" w:name="_GoBack"/>
      <w:bookmarkEnd w:id="34"/>
    </w:p>
    <w:p w:rsidR="006D6DD1" w:rsidRPr="00165CA0" w:rsidRDefault="006D6DD1" w:rsidP="006D6DD1">
      <w:pPr>
        <w:spacing w:before="0" w:after="0"/>
        <w:ind w:firstLine="851"/>
        <w:rPr>
          <w:bCs/>
          <w:sz w:val="28"/>
          <w:szCs w:val="28"/>
        </w:rPr>
      </w:pPr>
      <w:r w:rsidRPr="00165CA0">
        <w:rPr>
          <w:bCs/>
          <w:sz w:val="28"/>
          <w:szCs w:val="28"/>
        </w:rPr>
        <w:t>Инвентарный номер инвентарной группы и порядковый номер присваиваются объекту основных средств, входящему в комплекс объектов основных средств (групповой учет).</w:t>
      </w:r>
    </w:p>
    <w:p w:rsidR="006D6DD1" w:rsidRPr="00165CA0" w:rsidRDefault="006D6DD1" w:rsidP="006D6DD1">
      <w:pPr>
        <w:autoSpaceDE w:val="0"/>
        <w:autoSpaceDN w:val="0"/>
        <w:adjustRightInd w:val="0"/>
        <w:spacing w:before="0" w:after="0"/>
        <w:ind w:firstLine="851"/>
        <w:rPr>
          <w:sz w:val="28"/>
          <w:szCs w:val="28"/>
        </w:rPr>
      </w:pPr>
      <w:bookmarkStart w:id="35" w:name="_ref_1-8577d33ccc4847"/>
      <w:r w:rsidRPr="00165CA0">
        <w:rPr>
          <w:sz w:val="28"/>
          <w:szCs w:val="28"/>
        </w:rPr>
        <w:t>Инвентарный номер наносится</w:t>
      </w:r>
      <w:bookmarkEnd w:id="35"/>
      <w:r>
        <w:rPr>
          <w:sz w:val="28"/>
          <w:szCs w:val="28"/>
        </w:rPr>
        <w:t>:</w:t>
      </w:r>
    </w:p>
    <w:p w:rsidR="006D6DD1" w:rsidRDefault="006D6DD1" w:rsidP="006D6DD1">
      <w:pPr>
        <w:tabs>
          <w:tab w:val="left" w:pos="851"/>
        </w:tabs>
        <w:spacing w:before="0" w:after="0"/>
        <w:ind w:firstLine="851"/>
        <w:rPr>
          <w:bCs/>
          <w:sz w:val="28"/>
          <w:szCs w:val="28"/>
        </w:rPr>
      </w:pPr>
      <w:r w:rsidRPr="00165CA0">
        <w:rPr>
          <w:bCs/>
          <w:sz w:val="28"/>
          <w:szCs w:val="28"/>
        </w:rPr>
        <w:t xml:space="preserve"> - на инвентарный объект </w:t>
      </w:r>
      <w:proofErr w:type="gramStart"/>
      <w:r w:rsidRPr="00165CA0">
        <w:rPr>
          <w:bCs/>
          <w:sz w:val="28"/>
          <w:szCs w:val="28"/>
        </w:rPr>
        <w:t>недвижимого  и</w:t>
      </w:r>
      <w:proofErr w:type="gramEnd"/>
      <w:r w:rsidRPr="00165CA0">
        <w:rPr>
          <w:bCs/>
          <w:sz w:val="28"/>
          <w:szCs w:val="28"/>
        </w:rPr>
        <w:t xml:space="preserve"> движимого имущества;</w:t>
      </w:r>
    </w:p>
    <w:p w:rsidR="006D6DD1" w:rsidRPr="00165CA0" w:rsidRDefault="006D6DD1" w:rsidP="006D6DD1">
      <w:pPr>
        <w:tabs>
          <w:tab w:val="left" w:pos="1134"/>
        </w:tabs>
        <w:spacing w:before="0" w:after="0"/>
        <w:ind w:firstLine="851"/>
        <w:rPr>
          <w:bCs/>
          <w:sz w:val="28"/>
          <w:szCs w:val="28"/>
        </w:rPr>
      </w:pPr>
      <w:r>
        <w:rPr>
          <w:bCs/>
          <w:sz w:val="28"/>
          <w:szCs w:val="28"/>
        </w:rPr>
        <w:t xml:space="preserve"> - на каждую часть </w:t>
      </w:r>
      <w:r w:rsidRPr="00434F95">
        <w:rPr>
          <w:bCs/>
          <w:sz w:val="28"/>
          <w:szCs w:val="28"/>
        </w:rPr>
        <w:t>конструктивно обособленн</w:t>
      </w:r>
      <w:r>
        <w:rPr>
          <w:bCs/>
          <w:sz w:val="28"/>
          <w:szCs w:val="28"/>
        </w:rPr>
        <w:t>ого</w:t>
      </w:r>
      <w:r w:rsidRPr="00434F95">
        <w:rPr>
          <w:bCs/>
          <w:sz w:val="28"/>
          <w:szCs w:val="28"/>
        </w:rPr>
        <w:t xml:space="preserve"> предмет</w:t>
      </w:r>
      <w:r>
        <w:rPr>
          <w:bCs/>
          <w:sz w:val="28"/>
          <w:szCs w:val="28"/>
        </w:rPr>
        <w:t>а;</w:t>
      </w:r>
    </w:p>
    <w:p w:rsidR="006D6DD1" w:rsidRPr="00165CA0" w:rsidRDefault="006D6DD1" w:rsidP="006D6DD1">
      <w:pPr>
        <w:tabs>
          <w:tab w:val="left" w:pos="993"/>
        </w:tabs>
        <w:spacing w:before="0" w:after="0"/>
        <w:ind w:firstLine="851"/>
        <w:rPr>
          <w:bCs/>
          <w:sz w:val="28"/>
          <w:szCs w:val="28"/>
        </w:rPr>
      </w:pPr>
      <w:r>
        <w:rPr>
          <w:bCs/>
          <w:sz w:val="28"/>
          <w:szCs w:val="28"/>
        </w:rPr>
        <w:t xml:space="preserve">- </w:t>
      </w:r>
      <w:r w:rsidRPr="00165CA0">
        <w:rPr>
          <w:bCs/>
          <w:sz w:val="28"/>
          <w:szCs w:val="28"/>
        </w:rPr>
        <w:t>на каждый обособленный элемент</w:t>
      </w:r>
      <w:r>
        <w:rPr>
          <w:bCs/>
          <w:sz w:val="28"/>
          <w:szCs w:val="28"/>
        </w:rPr>
        <w:t xml:space="preserve"> </w:t>
      </w:r>
      <w:r w:rsidRPr="00165CA0">
        <w:rPr>
          <w:bCs/>
          <w:sz w:val="28"/>
          <w:szCs w:val="28"/>
        </w:rPr>
        <w:t>комплекс</w:t>
      </w:r>
      <w:r>
        <w:rPr>
          <w:bCs/>
          <w:sz w:val="28"/>
          <w:szCs w:val="28"/>
        </w:rPr>
        <w:t>а</w:t>
      </w:r>
      <w:r w:rsidRPr="00165CA0">
        <w:rPr>
          <w:bCs/>
          <w:sz w:val="28"/>
          <w:szCs w:val="28"/>
        </w:rPr>
        <w:t xml:space="preserve"> конс</w:t>
      </w:r>
      <w:r>
        <w:rPr>
          <w:bCs/>
          <w:sz w:val="28"/>
          <w:szCs w:val="28"/>
        </w:rPr>
        <w:t>труктивно-сочлененных предметов</w:t>
      </w:r>
      <w:r w:rsidRPr="00165CA0">
        <w:rPr>
          <w:bCs/>
          <w:sz w:val="28"/>
          <w:szCs w:val="28"/>
        </w:rPr>
        <w:t>;</w:t>
      </w:r>
    </w:p>
    <w:p w:rsidR="006D6DD1" w:rsidRPr="00165CA0" w:rsidRDefault="006D6DD1" w:rsidP="006D6DD1">
      <w:pPr>
        <w:pStyle w:val="2"/>
        <w:numPr>
          <w:ilvl w:val="0"/>
          <w:numId w:val="0"/>
        </w:numPr>
        <w:spacing w:before="0" w:after="0"/>
        <w:ind w:firstLine="851"/>
        <w:rPr>
          <w:sz w:val="28"/>
          <w:szCs w:val="28"/>
        </w:rPr>
      </w:pPr>
      <w:r w:rsidRPr="00165CA0">
        <w:rPr>
          <w:sz w:val="28"/>
          <w:szCs w:val="28"/>
        </w:rPr>
        <w:t>-на каждый объект основных средств, входящий в комплекс объектов основных средств (групповой учет) с добавлением порядкового номера.</w:t>
      </w:r>
    </w:p>
    <w:bookmarkEnd w:id="31"/>
    <w:p w:rsidR="006D6DD1" w:rsidRDefault="006D6DD1" w:rsidP="006D6DD1">
      <w:pPr>
        <w:autoSpaceDE w:val="0"/>
        <w:autoSpaceDN w:val="0"/>
        <w:adjustRightInd w:val="0"/>
        <w:spacing w:before="0" w:after="0"/>
        <w:ind w:firstLine="851"/>
        <w:rPr>
          <w:sz w:val="28"/>
          <w:szCs w:val="28"/>
        </w:rPr>
      </w:pPr>
      <w:r>
        <w:rPr>
          <w:sz w:val="28"/>
          <w:szCs w:val="28"/>
        </w:rPr>
        <w:t xml:space="preserve">Первичными учетными документами, являющиеся основанием для принятия </w:t>
      </w:r>
      <w:r w:rsidRPr="0014634C">
        <w:rPr>
          <w:sz w:val="28"/>
          <w:szCs w:val="28"/>
        </w:rPr>
        <w:t>объекта основных средств</w:t>
      </w:r>
      <w:r>
        <w:rPr>
          <w:sz w:val="28"/>
          <w:szCs w:val="28"/>
        </w:rPr>
        <w:t xml:space="preserve"> к бюджетному (бухгалтерскому) учету (в том числе </w:t>
      </w:r>
      <w:r>
        <w:rPr>
          <w:bCs/>
          <w:sz w:val="28"/>
          <w:szCs w:val="28"/>
        </w:rPr>
        <w:t>о</w:t>
      </w:r>
      <w:r w:rsidRPr="00863207">
        <w:rPr>
          <w:bCs/>
          <w:sz w:val="28"/>
          <w:szCs w:val="28"/>
        </w:rPr>
        <w:t>тгрузочные</w:t>
      </w:r>
      <w:r>
        <w:rPr>
          <w:bCs/>
          <w:sz w:val="28"/>
          <w:szCs w:val="28"/>
        </w:rPr>
        <w:t xml:space="preserve"> и передающие</w:t>
      </w:r>
      <w:r w:rsidRPr="00863207">
        <w:rPr>
          <w:bCs/>
          <w:sz w:val="28"/>
          <w:szCs w:val="28"/>
        </w:rPr>
        <w:t xml:space="preserve"> документы</w:t>
      </w:r>
      <w:r>
        <w:rPr>
          <w:bCs/>
          <w:sz w:val="28"/>
          <w:szCs w:val="28"/>
        </w:rPr>
        <w:t xml:space="preserve">, </w:t>
      </w:r>
      <w:r w:rsidRPr="00863207">
        <w:rPr>
          <w:bCs/>
          <w:sz w:val="28"/>
          <w:szCs w:val="28"/>
        </w:rPr>
        <w:t>предусмотренные условиями договора (</w:t>
      </w:r>
      <w:proofErr w:type="gramStart"/>
      <w:r w:rsidRPr="00863207">
        <w:rPr>
          <w:bCs/>
          <w:sz w:val="28"/>
          <w:szCs w:val="28"/>
        </w:rPr>
        <w:t>контракта)</w:t>
      </w:r>
      <w:r w:rsidRPr="008E7759">
        <w:rPr>
          <w:bCs/>
          <w:sz w:val="28"/>
          <w:szCs w:val="28"/>
        </w:rPr>
        <w:t xml:space="preserve"> </w:t>
      </w:r>
      <w:r>
        <w:rPr>
          <w:bCs/>
          <w:sz w:val="28"/>
          <w:szCs w:val="28"/>
        </w:rPr>
        <w:t xml:space="preserve"> и</w:t>
      </w:r>
      <w:proofErr w:type="gramEnd"/>
      <w:r>
        <w:rPr>
          <w:bCs/>
          <w:sz w:val="28"/>
          <w:szCs w:val="28"/>
        </w:rPr>
        <w:t xml:space="preserve"> </w:t>
      </w:r>
      <w:r w:rsidRPr="00863207">
        <w:rPr>
          <w:bCs/>
          <w:sz w:val="28"/>
          <w:szCs w:val="28"/>
        </w:rPr>
        <w:t>оформленны</w:t>
      </w:r>
      <w:r>
        <w:rPr>
          <w:bCs/>
          <w:sz w:val="28"/>
          <w:szCs w:val="28"/>
        </w:rPr>
        <w:t>е</w:t>
      </w:r>
      <w:r w:rsidRPr="00863207">
        <w:rPr>
          <w:bCs/>
          <w:sz w:val="28"/>
          <w:szCs w:val="28"/>
        </w:rPr>
        <w:t xml:space="preserve"> надлежащим образом (накладная ТОРГ-12, универсальный передаточный документ</w:t>
      </w:r>
      <w:r>
        <w:rPr>
          <w:bCs/>
          <w:sz w:val="28"/>
          <w:szCs w:val="28"/>
        </w:rPr>
        <w:t xml:space="preserve"> и </w:t>
      </w:r>
      <w:proofErr w:type="spellStart"/>
      <w:r>
        <w:rPr>
          <w:bCs/>
          <w:sz w:val="28"/>
          <w:szCs w:val="28"/>
        </w:rPr>
        <w:t>пр</w:t>
      </w:r>
      <w:proofErr w:type="spellEnd"/>
      <w:r>
        <w:rPr>
          <w:bCs/>
          <w:sz w:val="28"/>
          <w:szCs w:val="28"/>
        </w:rPr>
        <w:t>).</w:t>
      </w:r>
      <w:r>
        <w:rPr>
          <w:sz w:val="28"/>
          <w:szCs w:val="28"/>
        </w:rPr>
        <w:t xml:space="preserve"> являются:</w:t>
      </w:r>
    </w:p>
    <w:p w:rsidR="006D6DD1" w:rsidRDefault="006D6DD1" w:rsidP="00DE2098">
      <w:pPr>
        <w:pStyle w:val="ab"/>
        <w:numPr>
          <w:ilvl w:val="0"/>
          <w:numId w:val="10"/>
        </w:numPr>
        <w:autoSpaceDE w:val="0"/>
        <w:autoSpaceDN w:val="0"/>
        <w:adjustRightInd w:val="0"/>
        <w:spacing w:before="0" w:after="0"/>
        <w:ind w:left="851" w:firstLine="0"/>
        <w:jc w:val="both"/>
        <w:rPr>
          <w:bCs/>
          <w:sz w:val="28"/>
          <w:szCs w:val="28"/>
        </w:rPr>
      </w:pPr>
      <w:bookmarkStart w:id="36" w:name="_ref_1-2373fb59171e47"/>
      <w:r w:rsidRPr="00863207">
        <w:rPr>
          <w:bCs/>
          <w:sz w:val="28"/>
          <w:szCs w:val="28"/>
        </w:rPr>
        <w:t>При приобретении за счет средств бюджета</w:t>
      </w:r>
      <w:r>
        <w:rPr>
          <w:bCs/>
          <w:sz w:val="28"/>
          <w:szCs w:val="28"/>
        </w:rPr>
        <w:t>,</w:t>
      </w:r>
      <w:r w:rsidRPr="00FE2C3A">
        <w:rPr>
          <w:sz w:val="28"/>
        </w:rPr>
        <w:t xml:space="preserve"> </w:t>
      </w:r>
      <w:r w:rsidRPr="00BE3B9F">
        <w:rPr>
          <w:sz w:val="28"/>
        </w:rPr>
        <w:t>субсидий</w:t>
      </w:r>
      <w:r>
        <w:rPr>
          <w:sz w:val="28"/>
        </w:rPr>
        <w:t>,</w:t>
      </w:r>
      <w:r w:rsidRPr="00FE2C3A">
        <w:t xml:space="preserve"> </w:t>
      </w:r>
      <w:r w:rsidRPr="00FE2C3A">
        <w:rPr>
          <w:bCs/>
          <w:sz w:val="28"/>
          <w:szCs w:val="28"/>
        </w:rPr>
        <w:t>средств от иной, приносящей доход</w:t>
      </w:r>
      <w:r>
        <w:rPr>
          <w:bCs/>
          <w:sz w:val="28"/>
          <w:szCs w:val="28"/>
        </w:rPr>
        <w:t>,</w:t>
      </w:r>
      <w:r w:rsidRPr="00FE2C3A">
        <w:rPr>
          <w:bCs/>
          <w:sz w:val="28"/>
          <w:szCs w:val="28"/>
        </w:rPr>
        <w:t xml:space="preserve"> деятельности</w:t>
      </w:r>
      <w:r>
        <w:rPr>
          <w:bCs/>
          <w:sz w:val="28"/>
          <w:szCs w:val="28"/>
        </w:rPr>
        <w:t>:</w:t>
      </w:r>
      <w:r w:rsidRPr="00863207">
        <w:rPr>
          <w:bCs/>
          <w:sz w:val="28"/>
          <w:szCs w:val="28"/>
        </w:rPr>
        <w:t xml:space="preserve"> предусмотренные условиями договора (контракта) отгрузочные документы, оформленны</w:t>
      </w:r>
      <w:r>
        <w:rPr>
          <w:bCs/>
          <w:sz w:val="28"/>
          <w:szCs w:val="28"/>
        </w:rPr>
        <w:t>е</w:t>
      </w:r>
      <w:r w:rsidRPr="00863207">
        <w:rPr>
          <w:bCs/>
          <w:sz w:val="28"/>
          <w:szCs w:val="28"/>
        </w:rPr>
        <w:t xml:space="preserve"> надлежащим образом (накладная ТОРГ-12, универсальный передаточный документ</w:t>
      </w:r>
      <w:r>
        <w:rPr>
          <w:bCs/>
          <w:sz w:val="28"/>
          <w:szCs w:val="28"/>
        </w:rPr>
        <w:t>, и пр.</w:t>
      </w:r>
      <w:r w:rsidRPr="00863207">
        <w:rPr>
          <w:bCs/>
          <w:sz w:val="28"/>
          <w:szCs w:val="28"/>
        </w:rPr>
        <w:t xml:space="preserve">); </w:t>
      </w:r>
      <w:r>
        <w:rPr>
          <w:bCs/>
          <w:sz w:val="28"/>
          <w:szCs w:val="28"/>
        </w:rPr>
        <w:t>П</w:t>
      </w:r>
      <w:r w:rsidRPr="00863207">
        <w:rPr>
          <w:bCs/>
          <w:sz w:val="28"/>
          <w:szCs w:val="28"/>
        </w:rPr>
        <w:t>риходный ордер (</w:t>
      </w:r>
      <w:r>
        <w:rPr>
          <w:bCs/>
          <w:sz w:val="28"/>
          <w:szCs w:val="28"/>
        </w:rPr>
        <w:t>ф. 0504207)</w:t>
      </w:r>
      <w:r w:rsidRPr="00863207">
        <w:rPr>
          <w:bCs/>
          <w:sz w:val="28"/>
          <w:szCs w:val="28"/>
        </w:rPr>
        <w:t>,</w:t>
      </w:r>
      <w:r>
        <w:rPr>
          <w:bCs/>
          <w:sz w:val="28"/>
          <w:szCs w:val="28"/>
        </w:rPr>
        <w:t xml:space="preserve"> </w:t>
      </w:r>
      <w:r w:rsidRPr="00863207">
        <w:rPr>
          <w:bCs/>
          <w:sz w:val="28"/>
          <w:szCs w:val="28"/>
        </w:rPr>
        <w:t>Акт о приеме-передаче объектов нефинансовых активов (</w:t>
      </w:r>
      <w:hyperlink r:id="rId85" w:anchor="/document/140/33912/" w:history="1">
        <w:r w:rsidRPr="00863207">
          <w:rPr>
            <w:bCs/>
            <w:sz w:val="28"/>
            <w:szCs w:val="28"/>
          </w:rPr>
          <w:t>ф. 0504101</w:t>
        </w:r>
      </w:hyperlink>
      <w:r w:rsidRPr="00863207">
        <w:rPr>
          <w:bCs/>
          <w:sz w:val="28"/>
          <w:szCs w:val="28"/>
        </w:rPr>
        <w:t>)</w:t>
      </w:r>
      <w:r>
        <w:rPr>
          <w:bCs/>
          <w:sz w:val="28"/>
          <w:szCs w:val="28"/>
        </w:rPr>
        <w:t>;</w:t>
      </w:r>
    </w:p>
    <w:p w:rsidR="006D6DD1" w:rsidRPr="0010207C" w:rsidRDefault="006D6DD1" w:rsidP="006D6DD1">
      <w:pPr>
        <w:autoSpaceDE w:val="0"/>
        <w:autoSpaceDN w:val="0"/>
        <w:adjustRightInd w:val="0"/>
        <w:spacing w:before="0" w:after="0"/>
        <w:ind w:left="851" w:firstLine="0"/>
        <w:rPr>
          <w:bCs/>
          <w:sz w:val="28"/>
          <w:szCs w:val="28"/>
        </w:rPr>
      </w:pPr>
    </w:p>
    <w:p w:rsidR="006D6DD1" w:rsidRPr="00863207" w:rsidRDefault="006D6DD1" w:rsidP="00DE2098">
      <w:pPr>
        <w:numPr>
          <w:ilvl w:val="0"/>
          <w:numId w:val="11"/>
        </w:numPr>
        <w:spacing w:before="0" w:after="200"/>
        <w:ind w:left="851" w:firstLine="0"/>
        <w:jc w:val="left"/>
        <w:rPr>
          <w:bCs/>
          <w:sz w:val="28"/>
          <w:szCs w:val="28"/>
        </w:rPr>
      </w:pPr>
      <w:r>
        <w:rPr>
          <w:bCs/>
          <w:sz w:val="28"/>
          <w:szCs w:val="28"/>
        </w:rPr>
        <w:t xml:space="preserve">При получении от учредителя или </w:t>
      </w:r>
      <w:r w:rsidRPr="00863207">
        <w:rPr>
          <w:bCs/>
          <w:sz w:val="28"/>
          <w:szCs w:val="28"/>
        </w:rPr>
        <w:t>иной организации бюджетной сферы: Акт о приеме-передаче объектов нефинансовых активов (</w:t>
      </w:r>
      <w:hyperlink r:id="rId86" w:anchor="/document/140/33912/" w:history="1">
        <w:r w:rsidRPr="00863207">
          <w:rPr>
            <w:bCs/>
            <w:sz w:val="28"/>
            <w:szCs w:val="28"/>
          </w:rPr>
          <w:t>ф. 0504101</w:t>
        </w:r>
      </w:hyperlink>
      <w:r w:rsidRPr="00863207">
        <w:rPr>
          <w:bCs/>
          <w:sz w:val="28"/>
          <w:szCs w:val="28"/>
        </w:rPr>
        <w:t>),</w:t>
      </w:r>
      <w:r>
        <w:rPr>
          <w:bCs/>
          <w:sz w:val="28"/>
          <w:szCs w:val="28"/>
        </w:rPr>
        <w:t xml:space="preserve"> </w:t>
      </w:r>
      <w:r w:rsidRPr="00863207">
        <w:rPr>
          <w:bCs/>
          <w:sz w:val="28"/>
          <w:szCs w:val="28"/>
        </w:rPr>
        <w:t>Извещение (</w:t>
      </w:r>
      <w:hyperlink r:id="rId87" w:anchor="/document/140/33941/" w:history="1">
        <w:r w:rsidRPr="00863207">
          <w:rPr>
            <w:bCs/>
            <w:sz w:val="28"/>
            <w:szCs w:val="28"/>
          </w:rPr>
          <w:t>ф. 0504805</w:t>
        </w:r>
      </w:hyperlink>
      <w:r>
        <w:rPr>
          <w:bCs/>
          <w:sz w:val="28"/>
          <w:szCs w:val="28"/>
        </w:rPr>
        <w:t>);</w:t>
      </w:r>
    </w:p>
    <w:p w:rsidR="006D6DD1" w:rsidRPr="00C030AC" w:rsidRDefault="006D6DD1" w:rsidP="00DE2098">
      <w:pPr>
        <w:pStyle w:val="ab"/>
        <w:numPr>
          <w:ilvl w:val="0"/>
          <w:numId w:val="12"/>
        </w:numPr>
        <w:spacing w:before="0" w:after="0"/>
        <w:ind w:left="851" w:firstLine="0"/>
        <w:jc w:val="both"/>
        <w:rPr>
          <w:sz w:val="28"/>
          <w:szCs w:val="28"/>
        </w:rPr>
      </w:pPr>
      <w:r>
        <w:rPr>
          <w:sz w:val="28"/>
          <w:szCs w:val="28"/>
        </w:rPr>
        <w:t>При безвозмездном получении (</w:t>
      </w:r>
      <w:r w:rsidRPr="00863207">
        <w:rPr>
          <w:sz w:val="28"/>
          <w:szCs w:val="28"/>
        </w:rPr>
        <w:t>в</w:t>
      </w:r>
      <w:r>
        <w:rPr>
          <w:sz w:val="28"/>
          <w:szCs w:val="28"/>
        </w:rPr>
        <w:t xml:space="preserve"> том числе по договору дарения),</w:t>
      </w:r>
      <w:r w:rsidRPr="00D448B2">
        <w:rPr>
          <w:sz w:val="28"/>
          <w:szCs w:val="28"/>
        </w:rPr>
        <w:t xml:space="preserve"> </w:t>
      </w:r>
      <w:r w:rsidRPr="00473665">
        <w:rPr>
          <w:sz w:val="28"/>
          <w:szCs w:val="28"/>
        </w:rPr>
        <w:t>выявлении излишков по результатам инвентаризации</w:t>
      </w:r>
      <w:r>
        <w:rPr>
          <w:sz w:val="28"/>
          <w:szCs w:val="28"/>
        </w:rPr>
        <w:t>,</w:t>
      </w:r>
      <w:r w:rsidRPr="00D448B2">
        <w:rPr>
          <w:sz w:val="28"/>
          <w:szCs w:val="28"/>
        </w:rPr>
        <w:t xml:space="preserve"> </w:t>
      </w:r>
      <w:r w:rsidRPr="00F21258">
        <w:rPr>
          <w:sz w:val="28"/>
          <w:szCs w:val="28"/>
        </w:rPr>
        <w:t>изготовлении собственными силами (сбор основного средства)</w:t>
      </w:r>
      <w:r>
        <w:rPr>
          <w:sz w:val="28"/>
          <w:szCs w:val="28"/>
        </w:rPr>
        <w:t>: П</w:t>
      </w:r>
      <w:r w:rsidRPr="004326F8">
        <w:rPr>
          <w:sz w:val="28"/>
          <w:szCs w:val="28"/>
        </w:rPr>
        <w:t xml:space="preserve">риходный ордер </w:t>
      </w:r>
      <w:hyperlink r:id="rId88" w:history="1">
        <w:r w:rsidRPr="004326F8">
          <w:rPr>
            <w:sz w:val="28"/>
            <w:szCs w:val="28"/>
          </w:rPr>
          <w:t>(ф. 0504207)</w:t>
        </w:r>
      </w:hyperlink>
      <w:r>
        <w:rPr>
          <w:sz w:val="28"/>
          <w:szCs w:val="28"/>
        </w:rPr>
        <w:t>;</w:t>
      </w:r>
      <w:r w:rsidRPr="00D448B2">
        <w:rPr>
          <w:sz w:val="28"/>
          <w:szCs w:val="28"/>
        </w:rPr>
        <w:t xml:space="preserve"> </w:t>
      </w:r>
      <w:r>
        <w:rPr>
          <w:sz w:val="28"/>
          <w:szCs w:val="28"/>
        </w:rPr>
        <w:t>Бухгалтерская с</w:t>
      </w:r>
      <w:r w:rsidRPr="00F21258">
        <w:rPr>
          <w:sz w:val="28"/>
          <w:szCs w:val="28"/>
        </w:rPr>
        <w:t xml:space="preserve">правка </w:t>
      </w:r>
      <w:r>
        <w:rPr>
          <w:sz w:val="28"/>
          <w:szCs w:val="28"/>
        </w:rPr>
        <w:t xml:space="preserve"> (ф.</w:t>
      </w:r>
      <w:r w:rsidRPr="00F21258">
        <w:rPr>
          <w:sz w:val="28"/>
          <w:szCs w:val="28"/>
        </w:rPr>
        <w:t>504833</w:t>
      </w:r>
      <w:r>
        <w:rPr>
          <w:sz w:val="28"/>
          <w:szCs w:val="28"/>
        </w:rPr>
        <w:t>);</w:t>
      </w:r>
      <w:r w:rsidRPr="00AB095A">
        <w:rPr>
          <w:bCs/>
          <w:sz w:val="28"/>
          <w:szCs w:val="28"/>
        </w:rPr>
        <w:t xml:space="preserve"> </w:t>
      </w:r>
      <w:r>
        <w:rPr>
          <w:bCs/>
          <w:sz w:val="28"/>
          <w:szCs w:val="28"/>
        </w:rPr>
        <w:t>договор, товарная накладная</w:t>
      </w:r>
      <w:r w:rsidRPr="00863207">
        <w:rPr>
          <w:bCs/>
          <w:sz w:val="28"/>
          <w:szCs w:val="28"/>
        </w:rPr>
        <w:t xml:space="preserve"> </w:t>
      </w:r>
      <w:r>
        <w:rPr>
          <w:bCs/>
          <w:sz w:val="28"/>
          <w:szCs w:val="28"/>
        </w:rPr>
        <w:t xml:space="preserve"> и акт приема-передачи.</w:t>
      </w:r>
    </w:p>
    <w:p w:rsidR="006D6DD1" w:rsidRPr="00AB095A" w:rsidRDefault="006D6DD1" w:rsidP="006D6DD1">
      <w:pPr>
        <w:pStyle w:val="ab"/>
        <w:spacing w:before="0" w:after="0"/>
        <w:ind w:left="851" w:firstLine="0"/>
        <w:jc w:val="both"/>
        <w:rPr>
          <w:sz w:val="28"/>
          <w:szCs w:val="28"/>
        </w:rPr>
      </w:pPr>
    </w:p>
    <w:p w:rsidR="006D6DD1" w:rsidRDefault="006D6DD1" w:rsidP="00DE2098">
      <w:pPr>
        <w:pStyle w:val="ab"/>
        <w:numPr>
          <w:ilvl w:val="0"/>
          <w:numId w:val="12"/>
        </w:numPr>
        <w:spacing w:before="0" w:after="0"/>
        <w:ind w:left="851" w:firstLine="0"/>
        <w:jc w:val="both"/>
        <w:rPr>
          <w:sz w:val="28"/>
          <w:szCs w:val="28"/>
        </w:rPr>
      </w:pPr>
      <w:r>
        <w:rPr>
          <w:sz w:val="28"/>
          <w:szCs w:val="28"/>
        </w:rPr>
        <w:t>При б</w:t>
      </w:r>
      <w:r w:rsidRPr="00165CA0">
        <w:rPr>
          <w:sz w:val="28"/>
          <w:szCs w:val="28"/>
        </w:rPr>
        <w:t>езвозмездн</w:t>
      </w:r>
      <w:r>
        <w:rPr>
          <w:sz w:val="28"/>
          <w:szCs w:val="28"/>
        </w:rPr>
        <w:t>ом получении</w:t>
      </w:r>
      <w:r w:rsidRPr="00165CA0">
        <w:rPr>
          <w:sz w:val="28"/>
          <w:szCs w:val="28"/>
        </w:rPr>
        <w:t xml:space="preserve"> основных средств от организаций, не относящихся к сектору государственного управления и организациям государственного сектора (юридические</w:t>
      </w:r>
      <w:r>
        <w:rPr>
          <w:sz w:val="28"/>
          <w:szCs w:val="28"/>
        </w:rPr>
        <w:t xml:space="preserve"> лица и ИП и  физические  лица и пр.):</w:t>
      </w:r>
      <w:r w:rsidRPr="00165CA0">
        <w:rPr>
          <w:sz w:val="28"/>
          <w:szCs w:val="28"/>
        </w:rPr>
        <w:t xml:space="preserve"> Приходны</w:t>
      </w:r>
      <w:r>
        <w:rPr>
          <w:sz w:val="28"/>
          <w:szCs w:val="28"/>
        </w:rPr>
        <w:t>й ордер</w:t>
      </w:r>
      <w:r w:rsidRPr="00165CA0">
        <w:rPr>
          <w:sz w:val="28"/>
          <w:szCs w:val="28"/>
        </w:rPr>
        <w:t xml:space="preserve"> </w:t>
      </w:r>
      <w:hyperlink r:id="rId89" w:history="1">
        <w:r w:rsidRPr="00165CA0">
          <w:rPr>
            <w:sz w:val="28"/>
            <w:szCs w:val="28"/>
          </w:rPr>
          <w:t>(ф. 0504207)</w:t>
        </w:r>
      </w:hyperlink>
      <w:r>
        <w:rPr>
          <w:sz w:val="28"/>
          <w:szCs w:val="28"/>
        </w:rPr>
        <w:t xml:space="preserve">; </w:t>
      </w:r>
      <w:r>
        <w:rPr>
          <w:bCs/>
          <w:sz w:val="28"/>
          <w:szCs w:val="28"/>
        </w:rPr>
        <w:t>договор</w:t>
      </w:r>
      <w:r w:rsidRPr="00863207">
        <w:rPr>
          <w:bCs/>
          <w:sz w:val="28"/>
          <w:szCs w:val="28"/>
        </w:rPr>
        <w:t xml:space="preserve"> </w:t>
      </w:r>
      <w:r>
        <w:rPr>
          <w:bCs/>
          <w:sz w:val="28"/>
          <w:szCs w:val="28"/>
        </w:rPr>
        <w:t xml:space="preserve"> и акт приема-передачи.</w:t>
      </w:r>
    </w:p>
    <w:p w:rsidR="006D6DD1" w:rsidRDefault="006D6DD1" w:rsidP="006D6DD1">
      <w:pPr>
        <w:pStyle w:val="2"/>
        <w:numPr>
          <w:ilvl w:val="0"/>
          <w:numId w:val="0"/>
        </w:numPr>
        <w:spacing w:before="0" w:after="0"/>
        <w:ind w:left="851"/>
        <w:rPr>
          <w:sz w:val="28"/>
          <w:szCs w:val="28"/>
        </w:rPr>
      </w:pPr>
    </w:p>
    <w:p w:rsidR="006D6DD1" w:rsidRDefault="006D6DD1" w:rsidP="006D6DD1">
      <w:pPr>
        <w:pStyle w:val="2"/>
        <w:numPr>
          <w:ilvl w:val="0"/>
          <w:numId w:val="0"/>
        </w:numPr>
        <w:spacing w:before="0" w:after="0"/>
        <w:ind w:firstLine="851"/>
        <w:rPr>
          <w:sz w:val="28"/>
          <w:szCs w:val="28"/>
        </w:rPr>
      </w:pPr>
      <w:r w:rsidRPr="00165CA0">
        <w:rPr>
          <w:sz w:val="28"/>
          <w:szCs w:val="28"/>
        </w:rPr>
        <w:t>Балансовая стоимость основного средства увеличивается</w:t>
      </w:r>
      <w:r>
        <w:rPr>
          <w:sz w:val="28"/>
          <w:szCs w:val="28"/>
        </w:rPr>
        <w:t xml:space="preserve"> в</w:t>
      </w:r>
      <w:r w:rsidRPr="00165CA0">
        <w:rPr>
          <w:sz w:val="28"/>
          <w:szCs w:val="28"/>
        </w:rPr>
        <w:t xml:space="preserve"> случаях проведения</w:t>
      </w:r>
      <w:r>
        <w:rPr>
          <w:sz w:val="28"/>
          <w:szCs w:val="28"/>
        </w:rPr>
        <w:t xml:space="preserve"> </w:t>
      </w:r>
      <w:r w:rsidRPr="00165CA0">
        <w:rPr>
          <w:sz w:val="28"/>
          <w:szCs w:val="28"/>
        </w:rPr>
        <w:t xml:space="preserve">достройки, дооборудования, </w:t>
      </w:r>
      <w:r w:rsidR="0010207C" w:rsidRPr="00165CA0">
        <w:rPr>
          <w:sz w:val="28"/>
          <w:szCs w:val="28"/>
        </w:rPr>
        <w:t>реконструкции</w:t>
      </w:r>
      <w:r w:rsidR="0010207C">
        <w:rPr>
          <w:sz w:val="28"/>
          <w:szCs w:val="28"/>
        </w:rPr>
        <w:t xml:space="preserve"> </w:t>
      </w:r>
      <w:r w:rsidR="0010207C" w:rsidRPr="00165CA0">
        <w:rPr>
          <w:sz w:val="28"/>
          <w:szCs w:val="28"/>
        </w:rPr>
        <w:t>(</w:t>
      </w:r>
      <w:r w:rsidRPr="00165CA0">
        <w:rPr>
          <w:sz w:val="28"/>
          <w:szCs w:val="28"/>
        </w:rPr>
        <w:t>с элементами реставрации</w:t>
      </w:r>
      <w:r>
        <w:rPr>
          <w:sz w:val="28"/>
          <w:szCs w:val="28"/>
        </w:rPr>
        <w:t>)</w:t>
      </w:r>
      <w:r w:rsidRPr="00165CA0">
        <w:rPr>
          <w:sz w:val="28"/>
          <w:szCs w:val="28"/>
        </w:rPr>
        <w:t>, технического перевооружения, модернизации, частично</w:t>
      </w:r>
      <w:r>
        <w:rPr>
          <w:sz w:val="28"/>
          <w:szCs w:val="28"/>
        </w:rPr>
        <w:t>й ликвидации (</w:t>
      </w:r>
      <w:proofErr w:type="spellStart"/>
      <w:r>
        <w:rPr>
          <w:sz w:val="28"/>
          <w:szCs w:val="28"/>
        </w:rPr>
        <w:t>разукомплектации</w:t>
      </w:r>
      <w:proofErr w:type="spellEnd"/>
      <w:r>
        <w:rPr>
          <w:sz w:val="28"/>
          <w:szCs w:val="28"/>
        </w:rPr>
        <w:t xml:space="preserve">) </w:t>
      </w:r>
      <w:r w:rsidRPr="00165CA0">
        <w:rPr>
          <w:sz w:val="28"/>
          <w:szCs w:val="28"/>
        </w:rPr>
        <w:t xml:space="preserve">на сумму сформированных капитальных вложений в этот объект при условии выполнения критериев признания </w:t>
      </w:r>
      <w:r>
        <w:rPr>
          <w:sz w:val="28"/>
          <w:szCs w:val="28"/>
        </w:rPr>
        <w:t xml:space="preserve">активом </w:t>
      </w:r>
      <w:r w:rsidRPr="00165CA0">
        <w:rPr>
          <w:sz w:val="28"/>
          <w:szCs w:val="28"/>
        </w:rPr>
        <w:t>объектов основных средств.</w:t>
      </w:r>
    </w:p>
    <w:p w:rsidR="006D6DD1" w:rsidRPr="00165CA0" w:rsidRDefault="006D6DD1" w:rsidP="006D6DD1">
      <w:pPr>
        <w:pStyle w:val="2"/>
        <w:numPr>
          <w:ilvl w:val="0"/>
          <w:numId w:val="0"/>
        </w:numPr>
        <w:spacing w:before="0" w:after="0"/>
        <w:ind w:firstLine="851"/>
        <w:rPr>
          <w:sz w:val="28"/>
          <w:szCs w:val="28"/>
        </w:rPr>
      </w:pPr>
      <w:r>
        <w:rPr>
          <w:sz w:val="28"/>
          <w:szCs w:val="28"/>
        </w:rPr>
        <w:t xml:space="preserve"> Р</w:t>
      </w:r>
      <w:r w:rsidRPr="00165CA0">
        <w:rPr>
          <w:sz w:val="28"/>
          <w:szCs w:val="28"/>
        </w:rPr>
        <w:t>анее учтенная в стоимости объекта основных средств сумма затрат на проведение аналогичных мероприятий подлежит списанию с учетом накопленной амортизации.</w:t>
      </w:r>
    </w:p>
    <w:p w:rsidR="006D6DD1" w:rsidRPr="00165CA0" w:rsidRDefault="006D6DD1" w:rsidP="006D6DD1">
      <w:pPr>
        <w:pStyle w:val="2"/>
        <w:numPr>
          <w:ilvl w:val="0"/>
          <w:numId w:val="0"/>
        </w:numPr>
        <w:spacing w:before="0" w:after="0"/>
        <w:ind w:firstLine="851"/>
        <w:rPr>
          <w:sz w:val="28"/>
          <w:szCs w:val="28"/>
        </w:rPr>
      </w:pPr>
      <w:bookmarkStart w:id="37" w:name="_ref_1-4574b126cad04c"/>
      <w:proofErr w:type="spellStart"/>
      <w:r w:rsidRPr="0014634C">
        <w:rPr>
          <w:sz w:val="28"/>
          <w:szCs w:val="28"/>
        </w:rPr>
        <w:t>Разукомплектация</w:t>
      </w:r>
      <w:proofErr w:type="spellEnd"/>
      <w:r>
        <w:rPr>
          <w:sz w:val="28"/>
          <w:szCs w:val="28"/>
        </w:rPr>
        <w:t>, частичная ликвидация</w:t>
      </w:r>
      <w:r w:rsidRPr="0014634C">
        <w:rPr>
          <w:sz w:val="28"/>
          <w:szCs w:val="28"/>
        </w:rPr>
        <w:t xml:space="preserve"> объекта основных средств производится на основании решения</w:t>
      </w:r>
      <w:r>
        <w:rPr>
          <w:sz w:val="28"/>
          <w:szCs w:val="28"/>
        </w:rPr>
        <w:t xml:space="preserve"> (протокола)</w:t>
      </w:r>
      <w:r w:rsidRPr="0014634C">
        <w:rPr>
          <w:sz w:val="28"/>
          <w:szCs w:val="28"/>
        </w:rPr>
        <w:t xml:space="preserve"> </w:t>
      </w:r>
      <w:r>
        <w:rPr>
          <w:sz w:val="28"/>
          <w:szCs w:val="28"/>
        </w:rPr>
        <w:t>к</w:t>
      </w:r>
      <w:r w:rsidRPr="0014634C">
        <w:rPr>
          <w:sz w:val="28"/>
          <w:szCs w:val="28"/>
        </w:rPr>
        <w:t>омиссии по</w:t>
      </w:r>
      <w:r>
        <w:rPr>
          <w:sz w:val="28"/>
          <w:szCs w:val="28"/>
        </w:rPr>
        <w:t xml:space="preserve"> поступлению и выбытию активов</w:t>
      </w:r>
      <w:bookmarkStart w:id="38" w:name="_ref_1-876eb75286594d"/>
      <w:bookmarkStart w:id="39" w:name="_ref_1-0f2a913070034e"/>
      <w:bookmarkEnd w:id="37"/>
      <w:r>
        <w:rPr>
          <w:sz w:val="28"/>
          <w:szCs w:val="28"/>
        </w:rPr>
        <w:t xml:space="preserve">  и </w:t>
      </w:r>
      <w:r w:rsidRPr="00165CA0">
        <w:rPr>
          <w:sz w:val="28"/>
          <w:szCs w:val="28"/>
        </w:rPr>
        <w:t>оформляется Актом приема-сдачи отремонтированных, реконструированных и модернизированных объектов основных средств (</w:t>
      </w:r>
      <w:hyperlink r:id="rId90" w:history="1">
        <w:r w:rsidRPr="00165CA0">
          <w:rPr>
            <w:sz w:val="28"/>
            <w:szCs w:val="28"/>
          </w:rPr>
          <w:t>ф. 0504103</w:t>
        </w:r>
      </w:hyperlink>
      <w:r>
        <w:rPr>
          <w:sz w:val="28"/>
          <w:szCs w:val="28"/>
        </w:rPr>
        <w:t>)</w:t>
      </w:r>
      <w:r w:rsidRPr="00165CA0">
        <w:rPr>
          <w:sz w:val="28"/>
          <w:szCs w:val="28"/>
        </w:rPr>
        <w:t xml:space="preserve"> </w:t>
      </w:r>
      <w:bookmarkEnd w:id="38"/>
      <w:r>
        <w:rPr>
          <w:sz w:val="28"/>
          <w:szCs w:val="28"/>
        </w:rPr>
        <w:t>.</w:t>
      </w:r>
    </w:p>
    <w:p w:rsidR="006D6DD1" w:rsidRDefault="006D6DD1" w:rsidP="006D6DD1">
      <w:pPr>
        <w:pStyle w:val="2"/>
        <w:numPr>
          <w:ilvl w:val="0"/>
          <w:numId w:val="0"/>
        </w:numPr>
        <w:spacing w:before="0" w:after="0"/>
        <w:ind w:firstLine="851"/>
        <w:rPr>
          <w:sz w:val="28"/>
          <w:szCs w:val="28"/>
        </w:rPr>
      </w:pPr>
      <w:r w:rsidRPr="00165CA0">
        <w:rPr>
          <w:sz w:val="28"/>
          <w:szCs w:val="28"/>
        </w:rPr>
        <w:t>Стоимость ликвидируемых (разукомплектованных) частей, если она не была выделена в документах поставщика, при частичной ликвидации (</w:t>
      </w:r>
      <w:proofErr w:type="spellStart"/>
      <w:r w:rsidRPr="00165CA0">
        <w:rPr>
          <w:sz w:val="28"/>
          <w:szCs w:val="28"/>
        </w:rPr>
        <w:t>разукомплектации</w:t>
      </w:r>
      <w:proofErr w:type="spellEnd"/>
      <w:r w:rsidRPr="00165CA0">
        <w:rPr>
          <w:sz w:val="28"/>
          <w:szCs w:val="28"/>
        </w:rPr>
        <w:t>) объекта основного средства определяется комиссией по поступлению и выбытию активов пропорционально выбранному комиссией показателю (площадь, объем</w:t>
      </w:r>
      <w:r>
        <w:rPr>
          <w:sz w:val="28"/>
          <w:szCs w:val="28"/>
        </w:rPr>
        <w:t>, вес</w:t>
      </w:r>
      <w:r w:rsidRPr="00165CA0">
        <w:rPr>
          <w:sz w:val="28"/>
          <w:szCs w:val="28"/>
        </w:rPr>
        <w:t xml:space="preserve"> и др.).</w:t>
      </w:r>
      <w:bookmarkEnd w:id="39"/>
    </w:p>
    <w:p w:rsidR="006D6DD1" w:rsidRDefault="006D6DD1" w:rsidP="006D6DD1">
      <w:pPr>
        <w:pStyle w:val="2"/>
        <w:numPr>
          <w:ilvl w:val="0"/>
          <w:numId w:val="0"/>
        </w:numPr>
        <w:spacing w:before="0" w:after="0"/>
        <w:ind w:firstLine="851"/>
        <w:rPr>
          <w:sz w:val="28"/>
          <w:szCs w:val="28"/>
        </w:rPr>
      </w:pPr>
      <w:r w:rsidRPr="005260BA">
        <w:rPr>
          <w:sz w:val="28"/>
          <w:szCs w:val="28"/>
        </w:rPr>
        <w:t>Решение о выделении объектов</w:t>
      </w:r>
      <w:r w:rsidRPr="0073706A">
        <w:rPr>
          <w:bCs w:val="0"/>
          <w:sz w:val="28"/>
          <w:szCs w:val="28"/>
        </w:rPr>
        <w:t xml:space="preserve">, которые самостоятельно функционируют вне сети </w:t>
      </w:r>
      <w:r>
        <w:rPr>
          <w:bCs w:val="0"/>
          <w:sz w:val="28"/>
          <w:szCs w:val="28"/>
        </w:rPr>
        <w:t xml:space="preserve">и </w:t>
      </w:r>
      <w:r w:rsidRPr="0073706A">
        <w:rPr>
          <w:bCs w:val="0"/>
          <w:sz w:val="28"/>
          <w:szCs w:val="28"/>
        </w:rPr>
        <w:t xml:space="preserve">могут приниматься к бюджетному (бухгалтерскому) учету </w:t>
      </w:r>
      <w:proofErr w:type="gramStart"/>
      <w:r>
        <w:rPr>
          <w:bCs w:val="0"/>
          <w:sz w:val="28"/>
          <w:szCs w:val="28"/>
        </w:rPr>
        <w:t xml:space="preserve">в </w:t>
      </w:r>
      <w:r w:rsidRPr="0073706A">
        <w:rPr>
          <w:bCs w:val="0"/>
          <w:sz w:val="28"/>
          <w:szCs w:val="28"/>
        </w:rPr>
        <w:t xml:space="preserve"> качестве</w:t>
      </w:r>
      <w:proofErr w:type="gramEnd"/>
      <w:r w:rsidRPr="0073706A">
        <w:rPr>
          <w:bCs w:val="0"/>
          <w:sz w:val="28"/>
          <w:szCs w:val="28"/>
        </w:rPr>
        <w:t xml:space="preserve"> отдельных объектов</w:t>
      </w:r>
      <w:r w:rsidRPr="00C83BB2">
        <w:rPr>
          <w:sz w:val="28"/>
          <w:szCs w:val="28"/>
        </w:rPr>
        <w:t xml:space="preserve"> основных средств</w:t>
      </w:r>
      <w:r>
        <w:rPr>
          <w:sz w:val="28"/>
          <w:szCs w:val="28"/>
        </w:rPr>
        <w:t xml:space="preserve"> </w:t>
      </w:r>
      <w:r>
        <w:rPr>
          <w:bCs w:val="0"/>
          <w:sz w:val="28"/>
          <w:szCs w:val="28"/>
        </w:rPr>
        <w:t>(п</w:t>
      </w:r>
      <w:r w:rsidRPr="0073706A">
        <w:rPr>
          <w:bCs w:val="0"/>
          <w:sz w:val="28"/>
          <w:szCs w:val="28"/>
        </w:rPr>
        <w:t xml:space="preserve">риборы и аппаратура </w:t>
      </w:r>
      <w:r>
        <w:rPr>
          <w:bCs w:val="0"/>
          <w:sz w:val="28"/>
          <w:szCs w:val="28"/>
        </w:rPr>
        <w:t>о</w:t>
      </w:r>
      <w:r w:rsidRPr="0073706A">
        <w:rPr>
          <w:bCs w:val="0"/>
          <w:sz w:val="28"/>
          <w:szCs w:val="28"/>
        </w:rPr>
        <w:t>хранн</w:t>
      </w:r>
      <w:r>
        <w:rPr>
          <w:bCs w:val="0"/>
          <w:sz w:val="28"/>
          <w:szCs w:val="28"/>
        </w:rPr>
        <w:t>ой</w:t>
      </w:r>
      <w:r w:rsidRPr="0073706A">
        <w:rPr>
          <w:bCs w:val="0"/>
          <w:sz w:val="28"/>
          <w:szCs w:val="28"/>
        </w:rPr>
        <w:t xml:space="preserve"> сигнализаци</w:t>
      </w:r>
      <w:r>
        <w:rPr>
          <w:bCs w:val="0"/>
          <w:sz w:val="28"/>
          <w:szCs w:val="28"/>
        </w:rPr>
        <w:t>и</w:t>
      </w:r>
      <w:r w:rsidRPr="0073706A">
        <w:rPr>
          <w:bCs w:val="0"/>
          <w:sz w:val="28"/>
          <w:szCs w:val="28"/>
        </w:rPr>
        <w:t>, телефонн</w:t>
      </w:r>
      <w:r>
        <w:rPr>
          <w:bCs w:val="0"/>
          <w:sz w:val="28"/>
          <w:szCs w:val="28"/>
        </w:rPr>
        <w:t>ых</w:t>
      </w:r>
      <w:r w:rsidRPr="0073706A">
        <w:rPr>
          <w:bCs w:val="0"/>
          <w:sz w:val="28"/>
          <w:szCs w:val="28"/>
        </w:rPr>
        <w:t xml:space="preserve"> сет</w:t>
      </w:r>
      <w:r>
        <w:rPr>
          <w:bCs w:val="0"/>
          <w:sz w:val="28"/>
          <w:szCs w:val="28"/>
        </w:rPr>
        <w:t>ей</w:t>
      </w:r>
      <w:r w:rsidRPr="0073706A">
        <w:rPr>
          <w:bCs w:val="0"/>
          <w:sz w:val="28"/>
          <w:szCs w:val="28"/>
        </w:rPr>
        <w:t>,  систем  ЛВС</w:t>
      </w:r>
      <w:r>
        <w:rPr>
          <w:bCs w:val="0"/>
          <w:sz w:val="28"/>
          <w:szCs w:val="28"/>
        </w:rPr>
        <w:t xml:space="preserve"> и пр.);</w:t>
      </w:r>
      <w:r w:rsidRPr="0026590F">
        <w:rPr>
          <w:sz w:val="28"/>
        </w:rPr>
        <w:t xml:space="preserve"> </w:t>
      </w:r>
      <w:r>
        <w:rPr>
          <w:sz w:val="28"/>
        </w:rPr>
        <w:t>отнесение</w:t>
      </w:r>
      <w:r>
        <w:rPr>
          <w:spacing w:val="1"/>
          <w:sz w:val="28"/>
        </w:rPr>
        <w:t xml:space="preserve"> </w:t>
      </w:r>
      <w:r>
        <w:rPr>
          <w:sz w:val="28"/>
        </w:rPr>
        <w:t>имущества</w:t>
      </w:r>
      <w:r>
        <w:rPr>
          <w:spacing w:val="1"/>
          <w:sz w:val="28"/>
        </w:rPr>
        <w:t xml:space="preserve"> </w:t>
      </w:r>
      <w:r>
        <w:rPr>
          <w:sz w:val="28"/>
        </w:rPr>
        <w:t>к</w:t>
      </w:r>
      <w:r>
        <w:rPr>
          <w:spacing w:val="1"/>
          <w:sz w:val="28"/>
        </w:rPr>
        <w:t xml:space="preserve"> </w:t>
      </w:r>
      <w:r>
        <w:rPr>
          <w:sz w:val="28"/>
        </w:rPr>
        <w:t>категории</w:t>
      </w:r>
      <w:r>
        <w:rPr>
          <w:spacing w:val="1"/>
          <w:sz w:val="28"/>
        </w:rPr>
        <w:t xml:space="preserve"> </w:t>
      </w:r>
      <w:r>
        <w:rPr>
          <w:sz w:val="28"/>
        </w:rPr>
        <w:t>особо</w:t>
      </w:r>
      <w:r>
        <w:rPr>
          <w:spacing w:val="1"/>
          <w:sz w:val="28"/>
        </w:rPr>
        <w:t xml:space="preserve"> </w:t>
      </w:r>
      <w:r>
        <w:rPr>
          <w:sz w:val="28"/>
        </w:rPr>
        <w:t>ценного</w:t>
      </w:r>
      <w:r>
        <w:rPr>
          <w:spacing w:val="1"/>
          <w:sz w:val="28"/>
        </w:rPr>
        <w:t xml:space="preserve"> </w:t>
      </w:r>
      <w:r>
        <w:rPr>
          <w:sz w:val="28"/>
        </w:rPr>
        <w:t>имущества</w:t>
      </w:r>
      <w:r>
        <w:rPr>
          <w:spacing w:val="1"/>
          <w:sz w:val="28"/>
        </w:rPr>
        <w:t xml:space="preserve"> </w:t>
      </w:r>
      <w:r>
        <w:rPr>
          <w:sz w:val="28"/>
        </w:rPr>
        <w:t>определяет комиссия по поступлению и выбытию активов</w:t>
      </w:r>
      <w:r w:rsidRPr="00165CA0">
        <w:rPr>
          <w:sz w:val="28"/>
          <w:szCs w:val="28"/>
        </w:rPr>
        <w:t xml:space="preserve"> </w:t>
      </w:r>
      <w:r>
        <w:rPr>
          <w:sz w:val="28"/>
          <w:szCs w:val="28"/>
        </w:rPr>
        <w:t>.</w:t>
      </w:r>
    </w:p>
    <w:p w:rsidR="006D6DD1" w:rsidRPr="008E13C6" w:rsidRDefault="006D6DD1" w:rsidP="006D6DD1">
      <w:pPr>
        <w:autoSpaceDE w:val="0"/>
        <w:autoSpaceDN w:val="0"/>
        <w:adjustRightInd w:val="0"/>
        <w:spacing w:before="0" w:after="0"/>
        <w:ind w:firstLine="851"/>
        <w:rPr>
          <w:bCs/>
          <w:sz w:val="28"/>
          <w:szCs w:val="28"/>
        </w:rPr>
      </w:pPr>
      <w:r w:rsidRPr="008E13C6">
        <w:rPr>
          <w:bCs/>
          <w:sz w:val="28"/>
          <w:szCs w:val="28"/>
        </w:rPr>
        <w:t>Продажа объектов основных средств оформляется Актом о приеме-передаче объектов нефинансовых активов (</w:t>
      </w:r>
      <w:hyperlink r:id="rId91" w:history="1">
        <w:r w:rsidRPr="008E13C6">
          <w:rPr>
            <w:bCs/>
          </w:rPr>
          <w:t>ф. 0504101</w:t>
        </w:r>
      </w:hyperlink>
      <w:r w:rsidRPr="008E13C6">
        <w:rPr>
          <w:bCs/>
          <w:sz w:val="28"/>
          <w:szCs w:val="28"/>
        </w:rPr>
        <w:t>).</w:t>
      </w:r>
      <w:bookmarkEnd w:id="36"/>
      <w:r w:rsidRPr="008E13C6">
        <w:rPr>
          <w:bCs/>
          <w:sz w:val="28"/>
          <w:szCs w:val="28"/>
        </w:rPr>
        <w:t xml:space="preserve"> Безвозмездная передача объектов основных средств оформляется актом о приеме-передаче объектов нефинансовых активов </w:t>
      </w:r>
      <w:hyperlink r:id="rId92" w:history="1">
        <w:r w:rsidRPr="008E13C6">
          <w:rPr>
            <w:bCs/>
            <w:sz w:val="28"/>
            <w:szCs w:val="28"/>
          </w:rPr>
          <w:t>(ф. 0504101)</w:t>
        </w:r>
      </w:hyperlink>
    </w:p>
    <w:p w:rsidR="006D6DD1" w:rsidRPr="00165CA0" w:rsidRDefault="006D6DD1" w:rsidP="006D6DD1">
      <w:pPr>
        <w:pStyle w:val="2"/>
        <w:numPr>
          <w:ilvl w:val="0"/>
          <w:numId w:val="0"/>
        </w:numPr>
        <w:spacing w:before="0" w:after="0"/>
        <w:ind w:firstLine="851"/>
        <w:rPr>
          <w:sz w:val="28"/>
          <w:szCs w:val="28"/>
        </w:rPr>
      </w:pPr>
      <w:bookmarkStart w:id="40" w:name="_ref_1-e0603f0a642f46"/>
      <w:bookmarkStart w:id="41" w:name="_ref_1-a6fe94a49f1a4a"/>
      <w:r w:rsidRPr="00236A21">
        <w:rPr>
          <w:sz w:val="28"/>
          <w:szCs w:val="28"/>
        </w:rPr>
        <w:t>Амортизация по всем основным средствам начисляется линейным методом.</w:t>
      </w:r>
    </w:p>
    <w:p w:rsidR="006D6DD1" w:rsidRPr="00165CA0" w:rsidRDefault="006D6DD1" w:rsidP="006D6DD1">
      <w:pPr>
        <w:pStyle w:val="2"/>
        <w:numPr>
          <w:ilvl w:val="0"/>
          <w:numId w:val="0"/>
        </w:numPr>
        <w:spacing w:before="0" w:after="0"/>
        <w:ind w:firstLine="851"/>
        <w:rPr>
          <w:sz w:val="28"/>
          <w:szCs w:val="28"/>
        </w:rPr>
      </w:pPr>
      <w:r w:rsidRPr="00165CA0">
        <w:rPr>
          <w:sz w:val="28"/>
          <w:szCs w:val="28"/>
        </w:rPr>
        <w:t xml:space="preserve">Аналитический учет вложений в основные средства ведется в </w:t>
      </w:r>
      <w:proofErr w:type="spellStart"/>
      <w:r w:rsidRPr="00165CA0">
        <w:rPr>
          <w:sz w:val="28"/>
          <w:szCs w:val="28"/>
        </w:rPr>
        <w:t>Многографной</w:t>
      </w:r>
      <w:proofErr w:type="spellEnd"/>
      <w:r w:rsidRPr="00165CA0">
        <w:rPr>
          <w:sz w:val="28"/>
          <w:szCs w:val="28"/>
        </w:rPr>
        <w:t xml:space="preserve"> карточке (</w:t>
      </w:r>
      <w:hyperlink r:id="rId93" w:history="1">
        <w:r w:rsidRPr="00165CA0">
          <w:rPr>
            <w:sz w:val="28"/>
            <w:szCs w:val="28"/>
          </w:rPr>
          <w:t>ф. 0504054</w:t>
        </w:r>
      </w:hyperlink>
      <w:r w:rsidRPr="00165CA0">
        <w:rPr>
          <w:sz w:val="28"/>
          <w:szCs w:val="28"/>
        </w:rPr>
        <w:t>).</w:t>
      </w:r>
      <w:bookmarkEnd w:id="40"/>
    </w:p>
    <w:p w:rsidR="006D6DD1" w:rsidRDefault="006D6DD1" w:rsidP="006D6DD1">
      <w:pPr>
        <w:pStyle w:val="2"/>
        <w:numPr>
          <w:ilvl w:val="0"/>
          <w:numId w:val="0"/>
        </w:numPr>
        <w:spacing w:before="0" w:after="0"/>
        <w:ind w:firstLine="851"/>
        <w:rPr>
          <w:sz w:val="28"/>
          <w:szCs w:val="28"/>
        </w:rPr>
      </w:pPr>
      <w:r w:rsidRPr="00165CA0">
        <w:rPr>
          <w:sz w:val="28"/>
          <w:szCs w:val="28"/>
        </w:rPr>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ответственное лицо, за которым закреплено основное средство.</w:t>
      </w:r>
    </w:p>
    <w:bookmarkEnd w:id="41"/>
    <w:p w:rsidR="006D6DD1" w:rsidRDefault="006D6DD1" w:rsidP="006D6DD1">
      <w:pPr>
        <w:pStyle w:val="2"/>
        <w:numPr>
          <w:ilvl w:val="0"/>
          <w:numId w:val="0"/>
        </w:numPr>
        <w:spacing w:before="0" w:after="0"/>
        <w:ind w:firstLine="851"/>
        <w:rPr>
          <w:bCs w:val="0"/>
          <w:sz w:val="28"/>
          <w:szCs w:val="28"/>
        </w:rPr>
      </w:pPr>
      <w:r w:rsidRPr="00165CA0">
        <w:rPr>
          <w:bCs w:val="0"/>
          <w:sz w:val="28"/>
          <w:szCs w:val="28"/>
        </w:rPr>
        <w:lastRenderedPageBreak/>
        <w:t xml:space="preserve">Выбытие с </w:t>
      </w:r>
      <w:r>
        <w:rPr>
          <w:sz w:val="28"/>
          <w:szCs w:val="28"/>
        </w:rPr>
        <w:t xml:space="preserve">бюджетного (бухгалтерского) </w:t>
      </w:r>
      <w:r w:rsidRPr="00236A21">
        <w:rPr>
          <w:sz w:val="28"/>
          <w:szCs w:val="28"/>
        </w:rPr>
        <w:t>учет</w:t>
      </w:r>
      <w:r>
        <w:rPr>
          <w:sz w:val="28"/>
          <w:szCs w:val="28"/>
        </w:rPr>
        <w:t>а</w:t>
      </w:r>
      <w:r w:rsidRPr="00236A21">
        <w:rPr>
          <w:sz w:val="28"/>
          <w:szCs w:val="28"/>
        </w:rPr>
        <w:t xml:space="preserve"> </w:t>
      </w:r>
      <w:r w:rsidRPr="00165CA0">
        <w:rPr>
          <w:bCs w:val="0"/>
          <w:sz w:val="28"/>
          <w:szCs w:val="28"/>
        </w:rPr>
        <w:t>объекта основных средств при прекращении признания объекта основных средств в качестве актива производится в соответствии с порядком, приведенным в Приложении №</w:t>
      </w:r>
      <w:r>
        <w:rPr>
          <w:bCs w:val="0"/>
          <w:sz w:val="28"/>
          <w:szCs w:val="28"/>
        </w:rPr>
        <w:t xml:space="preserve"> 15 </w:t>
      </w:r>
      <w:r w:rsidRPr="00165CA0">
        <w:rPr>
          <w:bCs w:val="0"/>
          <w:sz w:val="28"/>
          <w:szCs w:val="28"/>
        </w:rPr>
        <w:t>к Учетной политике.</w:t>
      </w:r>
    </w:p>
    <w:p w:rsidR="006D6DD1" w:rsidRPr="00165CA0" w:rsidRDefault="006D6DD1" w:rsidP="0010207C">
      <w:pPr>
        <w:pStyle w:val="1"/>
        <w:numPr>
          <w:ilvl w:val="0"/>
          <w:numId w:val="0"/>
        </w:numPr>
        <w:spacing w:before="0" w:after="0"/>
        <w:jc w:val="both"/>
        <w:rPr>
          <w:sz w:val="28"/>
        </w:rPr>
      </w:pPr>
      <w:bookmarkStart w:id="42" w:name="_ref_1-d830688800d04f"/>
    </w:p>
    <w:p w:rsidR="006D6DD1" w:rsidRPr="00165CA0" w:rsidRDefault="006D6DD1" w:rsidP="006D6DD1">
      <w:pPr>
        <w:pStyle w:val="1"/>
        <w:spacing w:before="0" w:after="0"/>
        <w:ind w:firstLine="851"/>
        <w:rPr>
          <w:sz w:val="28"/>
        </w:rPr>
      </w:pPr>
      <w:r w:rsidRPr="00165CA0">
        <w:rPr>
          <w:sz w:val="28"/>
        </w:rPr>
        <w:t>Нематериальные активы</w:t>
      </w:r>
      <w:bookmarkEnd w:id="42"/>
    </w:p>
    <w:p w:rsidR="006D6DD1" w:rsidRPr="00165CA0" w:rsidRDefault="006D6DD1" w:rsidP="006D6DD1">
      <w:pPr>
        <w:spacing w:before="0" w:after="0"/>
        <w:rPr>
          <w:sz w:val="28"/>
          <w:szCs w:val="28"/>
        </w:rPr>
      </w:pPr>
    </w:p>
    <w:p w:rsidR="006D6DD1" w:rsidRPr="00165CA0" w:rsidRDefault="006D6DD1" w:rsidP="006D6DD1">
      <w:pPr>
        <w:pStyle w:val="2"/>
        <w:numPr>
          <w:ilvl w:val="0"/>
          <w:numId w:val="0"/>
        </w:numPr>
        <w:spacing w:before="0" w:after="0"/>
        <w:ind w:firstLine="851"/>
        <w:rPr>
          <w:sz w:val="28"/>
          <w:szCs w:val="28"/>
        </w:rPr>
      </w:pPr>
      <w:bookmarkStart w:id="43" w:name="_ref_1-1c6787f5fc6449"/>
      <w:r w:rsidRPr="00165CA0">
        <w:rPr>
          <w:sz w:val="28"/>
          <w:szCs w:val="28"/>
        </w:rPr>
        <w:t>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w:t>
      </w:r>
      <w:bookmarkEnd w:id="43"/>
    </w:p>
    <w:p w:rsidR="006D6DD1" w:rsidRPr="00165CA0" w:rsidRDefault="006D6DD1" w:rsidP="006D6DD1">
      <w:pPr>
        <w:pStyle w:val="2"/>
        <w:numPr>
          <w:ilvl w:val="0"/>
          <w:numId w:val="0"/>
        </w:numPr>
        <w:spacing w:before="0" w:after="0"/>
        <w:ind w:firstLine="851"/>
        <w:rPr>
          <w:sz w:val="28"/>
          <w:szCs w:val="28"/>
        </w:rPr>
      </w:pPr>
      <w:bookmarkStart w:id="44" w:name="_ref_1-18f7f92c96c744"/>
      <w:r w:rsidRPr="00165CA0">
        <w:rPr>
          <w:sz w:val="28"/>
          <w:szCs w:val="28"/>
        </w:rPr>
        <w:t>Объект признается нематериальным активом при одновременном выполнении следующих условий:</w:t>
      </w:r>
      <w:bookmarkEnd w:id="44"/>
    </w:p>
    <w:p w:rsidR="006D6DD1" w:rsidRPr="00165CA0" w:rsidRDefault="006D6DD1" w:rsidP="006D6DD1">
      <w:pPr>
        <w:spacing w:before="0" w:after="0"/>
        <w:ind w:firstLine="851"/>
        <w:rPr>
          <w:sz w:val="28"/>
          <w:szCs w:val="28"/>
        </w:rPr>
      </w:pPr>
      <w:r w:rsidRPr="00165CA0">
        <w:rPr>
          <w:sz w:val="28"/>
          <w:szCs w:val="28"/>
        </w:rPr>
        <w:t>- объект способен приносить экономические выгоды в будущем;</w:t>
      </w:r>
    </w:p>
    <w:p w:rsidR="006D6DD1" w:rsidRPr="00165CA0" w:rsidRDefault="006D6DD1" w:rsidP="006D6DD1">
      <w:pPr>
        <w:spacing w:before="0" w:after="0"/>
        <w:ind w:firstLine="851"/>
        <w:rPr>
          <w:sz w:val="28"/>
          <w:szCs w:val="28"/>
        </w:rPr>
      </w:pPr>
      <w:r w:rsidRPr="00165CA0">
        <w:rPr>
          <w:sz w:val="28"/>
          <w:szCs w:val="28"/>
        </w:rPr>
        <w:t>- у него отсутствует материально-вещественная форма;</w:t>
      </w:r>
    </w:p>
    <w:p w:rsidR="006D6DD1" w:rsidRPr="00165CA0" w:rsidRDefault="006D6DD1" w:rsidP="006D6DD1">
      <w:pPr>
        <w:spacing w:before="0" w:after="0"/>
        <w:ind w:firstLine="851"/>
        <w:rPr>
          <w:sz w:val="28"/>
          <w:szCs w:val="28"/>
        </w:rPr>
      </w:pPr>
      <w:r w:rsidRPr="00165CA0">
        <w:rPr>
          <w:sz w:val="28"/>
          <w:szCs w:val="28"/>
        </w:rPr>
        <w:t>- объект можно идентифицировать;</w:t>
      </w:r>
    </w:p>
    <w:p w:rsidR="006D6DD1" w:rsidRPr="00165CA0" w:rsidRDefault="006D6DD1" w:rsidP="006D6DD1">
      <w:pPr>
        <w:spacing w:before="0" w:after="0"/>
        <w:ind w:firstLine="851"/>
        <w:rPr>
          <w:sz w:val="28"/>
          <w:szCs w:val="28"/>
        </w:rPr>
      </w:pPr>
      <w:r w:rsidRPr="00165CA0">
        <w:rPr>
          <w:sz w:val="28"/>
          <w:szCs w:val="28"/>
        </w:rPr>
        <w:t>- объект предназначен для использования в течение длительного времени, т.е. свыше 12 месяцев или обычного операционного цикла, если он превышает 12 месяцев;</w:t>
      </w:r>
    </w:p>
    <w:p w:rsidR="006D6DD1" w:rsidRPr="00165CA0" w:rsidRDefault="006D6DD1" w:rsidP="006D6DD1">
      <w:pPr>
        <w:spacing w:before="0" w:after="0"/>
        <w:ind w:firstLine="851"/>
        <w:rPr>
          <w:sz w:val="28"/>
          <w:szCs w:val="28"/>
        </w:rPr>
      </w:pPr>
      <w:r w:rsidRPr="00165CA0">
        <w:rPr>
          <w:sz w:val="28"/>
          <w:szCs w:val="28"/>
        </w:rPr>
        <w:t>- не предполагается последующая перепродажа данного актива;</w:t>
      </w:r>
    </w:p>
    <w:p w:rsidR="006D6DD1" w:rsidRPr="00165CA0" w:rsidRDefault="006D6DD1" w:rsidP="006D6DD1">
      <w:pPr>
        <w:spacing w:before="0" w:after="0"/>
        <w:ind w:firstLine="851"/>
        <w:rPr>
          <w:sz w:val="28"/>
          <w:szCs w:val="28"/>
        </w:rPr>
      </w:pPr>
      <w:r w:rsidRPr="00165CA0">
        <w:rPr>
          <w:sz w:val="28"/>
          <w:szCs w:val="28"/>
        </w:rPr>
        <w:t>- имеются надлежаще оформленные документы, подтверждающие существование актива;</w:t>
      </w:r>
    </w:p>
    <w:p w:rsidR="006D6DD1" w:rsidRPr="00165CA0" w:rsidRDefault="006D6DD1" w:rsidP="006D6DD1">
      <w:pPr>
        <w:spacing w:before="0" w:after="0"/>
        <w:ind w:firstLine="851"/>
        <w:rPr>
          <w:sz w:val="28"/>
          <w:szCs w:val="28"/>
        </w:rPr>
      </w:pPr>
      <w:r w:rsidRPr="00165CA0">
        <w:rPr>
          <w:sz w:val="28"/>
          <w:szCs w:val="28"/>
        </w:rPr>
        <w:t>- имеются надлежаще оформленные документы, устанавливающие исключительное право на актив;</w:t>
      </w:r>
    </w:p>
    <w:p w:rsidR="006D6DD1" w:rsidRPr="00165CA0" w:rsidRDefault="006D6DD1" w:rsidP="006D6DD1">
      <w:pPr>
        <w:spacing w:before="0" w:after="0"/>
        <w:ind w:firstLine="851"/>
        <w:rPr>
          <w:sz w:val="28"/>
          <w:szCs w:val="28"/>
        </w:rPr>
      </w:pPr>
      <w:r w:rsidRPr="00165CA0">
        <w:rPr>
          <w:sz w:val="28"/>
          <w:szCs w:val="28"/>
        </w:rPr>
        <w:t>- в случаях, установленных законодательством РФ, имеются надлежаще оформленные документы, подтверждающие исключительное право на актив (патенты, свидетельства, другие охранные документы, договор об отчуждении исключительного права на результат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научно-технической деятельности, охраняемые в режиме коммерческой тайны, включая потенциально патентоспособные технические решения и секреты производства (ноу-хау).</w:t>
      </w:r>
    </w:p>
    <w:p w:rsidR="006D6DD1" w:rsidRPr="00165CA0" w:rsidRDefault="006D6DD1" w:rsidP="006D6DD1">
      <w:pPr>
        <w:pStyle w:val="2"/>
        <w:numPr>
          <w:ilvl w:val="0"/>
          <w:numId w:val="0"/>
        </w:numPr>
        <w:spacing w:before="0" w:after="0"/>
        <w:ind w:firstLine="851"/>
        <w:rPr>
          <w:sz w:val="28"/>
          <w:szCs w:val="28"/>
        </w:rPr>
      </w:pPr>
      <w:bookmarkStart w:id="45" w:name="_ref_1-85629c26479c47"/>
      <w:r w:rsidRPr="00165CA0">
        <w:rPr>
          <w:sz w:val="28"/>
          <w:szCs w:val="28"/>
        </w:rPr>
        <w:t>Сроком полезного использования нематериального актива является период, в течение которого предполагается использование актива.</w:t>
      </w:r>
      <w:bookmarkEnd w:id="45"/>
    </w:p>
    <w:p w:rsidR="006D6DD1" w:rsidRPr="00165CA0" w:rsidRDefault="006D6DD1" w:rsidP="006D6DD1">
      <w:pPr>
        <w:pStyle w:val="2"/>
        <w:numPr>
          <w:ilvl w:val="0"/>
          <w:numId w:val="0"/>
        </w:numPr>
        <w:spacing w:before="0" w:after="0"/>
        <w:ind w:firstLine="851"/>
        <w:rPr>
          <w:sz w:val="28"/>
          <w:szCs w:val="28"/>
        </w:rPr>
      </w:pPr>
      <w:bookmarkStart w:id="46" w:name="_ref_1-8db694a6479843"/>
      <w:r w:rsidRPr="00165CA0">
        <w:rPr>
          <w:sz w:val="28"/>
          <w:szCs w:val="28"/>
        </w:rPr>
        <w:t xml:space="preserve">Аналитический учет вложений в нематериальные активы ведется в </w:t>
      </w:r>
      <w:proofErr w:type="spellStart"/>
      <w:r w:rsidRPr="00165CA0">
        <w:rPr>
          <w:sz w:val="28"/>
          <w:szCs w:val="28"/>
        </w:rPr>
        <w:t>Многографной</w:t>
      </w:r>
      <w:proofErr w:type="spellEnd"/>
      <w:r w:rsidRPr="00165CA0">
        <w:rPr>
          <w:sz w:val="28"/>
          <w:szCs w:val="28"/>
        </w:rPr>
        <w:t xml:space="preserve"> карточке (</w:t>
      </w:r>
      <w:hyperlink r:id="rId94" w:history="1">
        <w:r w:rsidRPr="00165CA0">
          <w:rPr>
            <w:rStyle w:val="afd"/>
            <w:sz w:val="28"/>
            <w:szCs w:val="28"/>
          </w:rPr>
          <w:t>ф. 0504054</w:t>
        </w:r>
      </w:hyperlink>
      <w:r w:rsidRPr="00165CA0">
        <w:rPr>
          <w:sz w:val="28"/>
          <w:szCs w:val="28"/>
        </w:rPr>
        <w:t>).</w:t>
      </w:r>
      <w:bookmarkEnd w:id="46"/>
    </w:p>
    <w:p w:rsidR="006D6DD1" w:rsidRPr="00165CA0" w:rsidRDefault="006D6DD1" w:rsidP="006D6DD1">
      <w:pPr>
        <w:pStyle w:val="2"/>
        <w:numPr>
          <w:ilvl w:val="0"/>
          <w:numId w:val="0"/>
        </w:numPr>
        <w:spacing w:before="0" w:after="0"/>
        <w:ind w:firstLine="851"/>
        <w:rPr>
          <w:sz w:val="28"/>
          <w:szCs w:val="28"/>
        </w:rPr>
      </w:pPr>
      <w:bookmarkStart w:id="47" w:name="_ref_1-a661337de34b44"/>
      <w:r w:rsidRPr="00165CA0">
        <w:rPr>
          <w:sz w:val="28"/>
          <w:szCs w:val="28"/>
        </w:rPr>
        <w:t>Амортизация по всем нематериальным активам начисляется линейным методом.</w:t>
      </w:r>
      <w:bookmarkEnd w:id="47"/>
    </w:p>
    <w:p w:rsidR="006D6DD1" w:rsidRPr="00165CA0" w:rsidRDefault="006D6DD1" w:rsidP="006D6DD1">
      <w:pPr>
        <w:pStyle w:val="2"/>
        <w:numPr>
          <w:ilvl w:val="0"/>
          <w:numId w:val="0"/>
        </w:numPr>
        <w:spacing w:before="0" w:after="0"/>
        <w:ind w:firstLine="851"/>
        <w:rPr>
          <w:sz w:val="28"/>
          <w:szCs w:val="28"/>
        </w:rPr>
      </w:pPr>
      <w:bookmarkStart w:id="48" w:name="_ref_1-f8d6eaf6a4874c"/>
      <w:r w:rsidRPr="00165CA0">
        <w:rPr>
          <w:sz w:val="28"/>
          <w:szCs w:val="28"/>
        </w:rPr>
        <w:lastRenderedPageBreak/>
        <w:t>Продолжительность периода, в течение которого предполагается использовать нематериальный актив, ежегодно определяется комиссией по поступлению и выбытию активов.</w:t>
      </w:r>
      <w:bookmarkEnd w:id="48"/>
    </w:p>
    <w:p w:rsidR="006D6DD1" w:rsidRPr="00165CA0" w:rsidRDefault="006D6DD1" w:rsidP="006D6DD1">
      <w:pPr>
        <w:spacing w:before="0" w:after="0"/>
        <w:ind w:firstLine="851"/>
        <w:rPr>
          <w:sz w:val="28"/>
          <w:szCs w:val="28"/>
        </w:rPr>
      </w:pPr>
      <w:r w:rsidRPr="00165CA0">
        <w:rPr>
          <w:sz w:val="28"/>
          <w:szCs w:val="28"/>
        </w:rPr>
        <w:t>Изменение продолжительности периода, в течение которого предполагается использование актива, признается существенным, если планируемое изменение срока полезного использовани</w:t>
      </w:r>
      <w:r>
        <w:rPr>
          <w:sz w:val="28"/>
          <w:szCs w:val="28"/>
        </w:rPr>
        <w:t>я</w:t>
      </w:r>
      <w:r w:rsidRPr="00165CA0">
        <w:rPr>
          <w:sz w:val="28"/>
          <w:szCs w:val="28"/>
        </w:rPr>
        <w:t xml:space="preserve"> затрагивает следующие отчетные периоды. </w:t>
      </w:r>
    </w:p>
    <w:p w:rsidR="006D6DD1" w:rsidRPr="00165CA0" w:rsidRDefault="006D6DD1" w:rsidP="006D6DD1">
      <w:pPr>
        <w:spacing w:before="0" w:after="0"/>
        <w:ind w:firstLine="851"/>
        <w:rPr>
          <w:i/>
          <w:sz w:val="28"/>
          <w:szCs w:val="28"/>
        </w:rPr>
      </w:pPr>
      <w:r w:rsidRPr="00165CA0">
        <w:rPr>
          <w:sz w:val="28"/>
          <w:szCs w:val="28"/>
        </w:rPr>
        <w:t>Срок полезного использования таких объектов НМА подлежит уточнению.</w:t>
      </w:r>
      <w:r w:rsidRPr="00165CA0">
        <w:rPr>
          <w:i/>
          <w:sz w:val="28"/>
          <w:szCs w:val="28"/>
        </w:rPr>
        <w:t xml:space="preserve"> </w:t>
      </w:r>
    </w:p>
    <w:p w:rsidR="006D6DD1" w:rsidRDefault="006D6DD1" w:rsidP="006D6DD1">
      <w:pPr>
        <w:pStyle w:val="1"/>
        <w:spacing w:before="0" w:after="0"/>
        <w:ind w:firstLine="851"/>
        <w:rPr>
          <w:sz w:val="28"/>
        </w:rPr>
      </w:pPr>
      <w:bookmarkStart w:id="49" w:name="_ref_1-391058b4711746"/>
      <w:r w:rsidRPr="00165CA0">
        <w:rPr>
          <w:sz w:val="28"/>
        </w:rPr>
        <w:t>Непроизведенные активы</w:t>
      </w:r>
      <w:bookmarkEnd w:id="49"/>
    </w:p>
    <w:p w:rsidR="006D6DD1" w:rsidRPr="005379F1" w:rsidRDefault="006D6DD1" w:rsidP="006D6DD1"/>
    <w:p w:rsidR="006D6DD1" w:rsidRPr="00165CA0" w:rsidRDefault="006D6DD1" w:rsidP="006D6DD1">
      <w:pPr>
        <w:pStyle w:val="2"/>
        <w:numPr>
          <w:ilvl w:val="0"/>
          <w:numId w:val="0"/>
        </w:numPr>
        <w:spacing w:before="0" w:after="0"/>
        <w:ind w:firstLine="851"/>
        <w:rPr>
          <w:sz w:val="28"/>
          <w:szCs w:val="28"/>
        </w:rPr>
      </w:pPr>
      <w:bookmarkStart w:id="50" w:name="_ref_1-03eab198b81745"/>
      <w:r w:rsidRPr="00165CA0">
        <w:rPr>
          <w:sz w:val="28"/>
          <w:szCs w:val="28"/>
        </w:rPr>
        <w:t xml:space="preserve">Непроизведенными активами признаются </w:t>
      </w:r>
      <w:proofErr w:type="gramStart"/>
      <w:r w:rsidRPr="00165CA0">
        <w:rPr>
          <w:sz w:val="28"/>
          <w:szCs w:val="28"/>
        </w:rPr>
        <w:t>объекты нефинансовых активов</w:t>
      </w:r>
      <w:proofErr w:type="gramEnd"/>
      <w:r w:rsidRPr="00165CA0">
        <w:rPr>
          <w:sz w:val="28"/>
          <w:szCs w:val="28"/>
        </w:rPr>
        <w:t xml:space="preserve"> не являющиеся продуктами производства</w:t>
      </w:r>
      <w:r>
        <w:rPr>
          <w:sz w:val="28"/>
          <w:szCs w:val="28"/>
        </w:rPr>
        <w:t xml:space="preserve"> (</w:t>
      </w:r>
      <w:r w:rsidRPr="00165CA0">
        <w:rPr>
          <w:sz w:val="28"/>
          <w:szCs w:val="28"/>
        </w:rPr>
        <w:t>вещное право на которые закреплено в соответствии с законодательством (например, земля, недра)</w:t>
      </w:r>
      <w:r>
        <w:rPr>
          <w:sz w:val="28"/>
          <w:szCs w:val="28"/>
        </w:rPr>
        <w:t>)</w:t>
      </w:r>
      <w:r w:rsidRPr="00165CA0">
        <w:rPr>
          <w:sz w:val="28"/>
          <w:szCs w:val="28"/>
        </w:rPr>
        <w:t>, а также земельные участки</w:t>
      </w:r>
      <w:r>
        <w:rPr>
          <w:sz w:val="28"/>
          <w:szCs w:val="28"/>
        </w:rPr>
        <w:t xml:space="preserve"> (</w:t>
      </w:r>
      <w:r w:rsidRPr="00165CA0">
        <w:rPr>
          <w:sz w:val="28"/>
          <w:szCs w:val="28"/>
        </w:rPr>
        <w:t xml:space="preserve">государственная собственность на которые не </w:t>
      </w:r>
      <w:r w:rsidR="0010207C" w:rsidRPr="00165CA0">
        <w:rPr>
          <w:sz w:val="28"/>
          <w:szCs w:val="28"/>
        </w:rPr>
        <w:t>разграничена</w:t>
      </w:r>
      <w:r w:rsidR="0010207C">
        <w:rPr>
          <w:sz w:val="28"/>
          <w:szCs w:val="28"/>
        </w:rPr>
        <w:t xml:space="preserve">) </w:t>
      </w:r>
      <w:r w:rsidR="0010207C" w:rsidRPr="00165CA0">
        <w:rPr>
          <w:sz w:val="28"/>
          <w:szCs w:val="28"/>
        </w:rPr>
        <w:t>сведения</w:t>
      </w:r>
      <w:r w:rsidRPr="00165CA0">
        <w:rPr>
          <w:sz w:val="28"/>
          <w:szCs w:val="28"/>
        </w:rPr>
        <w:t xml:space="preserve"> о которых внесены в Единый государственный реестр недвижимости.</w:t>
      </w:r>
      <w:bookmarkEnd w:id="50"/>
    </w:p>
    <w:p w:rsidR="006D6DD1" w:rsidRPr="00165CA0" w:rsidRDefault="006D6DD1" w:rsidP="006D6DD1">
      <w:pPr>
        <w:pStyle w:val="2"/>
        <w:numPr>
          <w:ilvl w:val="0"/>
          <w:numId w:val="0"/>
        </w:numPr>
        <w:spacing w:before="0" w:after="0"/>
        <w:ind w:firstLine="851"/>
        <w:rPr>
          <w:sz w:val="28"/>
          <w:szCs w:val="28"/>
        </w:rPr>
      </w:pPr>
      <w:bookmarkStart w:id="51" w:name="_ref_1-57232a59867044"/>
      <w:r w:rsidRPr="00165CA0">
        <w:rPr>
          <w:sz w:val="28"/>
          <w:szCs w:val="28"/>
        </w:rPr>
        <w:t xml:space="preserve">Аналитический учет вложений в непроизведенные активы ведется в </w:t>
      </w:r>
      <w:proofErr w:type="spellStart"/>
      <w:r w:rsidRPr="00165CA0">
        <w:rPr>
          <w:sz w:val="28"/>
          <w:szCs w:val="28"/>
        </w:rPr>
        <w:t>Многографной</w:t>
      </w:r>
      <w:proofErr w:type="spellEnd"/>
      <w:r w:rsidRPr="00165CA0">
        <w:rPr>
          <w:sz w:val="28"/>
          <w:szCs w:val="28"/>
        </w:rPr>
        <w:t xml:space="preserve"> карточке (</w:t>
      </w:r>
      <w:hyperlink r:id="rId95" w:history="1">
        <w:r w:rsidRPr="00165CA0">
          <w:rPr>
            <w:rStyle w:val="afd"/>
            <w:sz w:val="28"/>
            <w:szCs w:val="28"/>
          </w:rPr>
          <w:t>ф. 0504054</w:t>
        </w:r>
      </w:hyperlink>
      <w:r w:rsidRPr="00165CA0">
        <w:rPr>
          <w:sz w:val="28"/>
          <w:szCs w:val="28"/>
        </w:rPr>
        <w:t>).</w:t>
      </w:r>
      <w:bookmarkEnd w:id="51"/>
    </w:p>
    <w:p w:rsidR="006D6DD1" w:rsidRPr="00165CA0" w:rsidRDefault="006D6DD1" w:rsidP="006D6DD1">
      <w:pPr>
        <w:pStyle w:val="2"/>
        <w:numPr>
          <w:ilvl w:val="0"/>
          <w:numId w:val="0"/>
        </w:numPr>
        <w:spacing w:before="0" w:after="0"/>
        <w:ind w:firstLine="851"/>
        <w:rPr>
          <w:sz w:val="28"/>
          <w:szCs w:val="28"/>
        </w:rPr>
      </w:pPr>
      <w:bookmarkStart w:id="52" w:name="_ref_1-7f37cfa8abdf4d"/>
      <w:r w:rsidRPr="00165CA0">
        <w:rPr>
          <w:sz w:val="28"/>
          <w:szCs w:val="28"/>
        </w:rPr>
        <w:t xml:space="preserve">Объект непроизведенных активов учитывается на </w:t>
      </w:r>
      <w:proofErr w:type="spellStart"/>
      <w:r w:rsidRPr="00165CA0">
        <w:rPr>
          <w:sz w:val="28"/>
          <w:szCs w:val="28"/>
        </w:rPr>
        <w:t>забалансовом</w:t>
      </w:r>
      <w:proofErr w:type="spellEnd"/>
      <w:r w:rsidRPr="00165CA0">
        <w:rPr>
          <w:sz w:val="28"/>
          <w:szCs w:val="28"/>
        </w:rPr>
        <w:t xml:space="preserve"> счете 02 </w:t>
      </w:r>
      <w:r>
        <w:rPr>
          <w:sz w:val="28"/>
          <w:szCs w:val="28"/>
        </w:rPr>
        <w:t>«</w:t>
      </w:r>
      <w:r w:rsidRPr="00165CA0">
        <w:rPr>
          <w:sz w:val="28"/>
          <w:szCs w:val="28"/>
        </w:rPr>
        <w:t>Материальные ценности на хранении</w:t>
      </w:r>
      <w:r w:rsidR="0010207C">
        <w:rPr>
          <w:sz w:val="28"/>
          <w:szCs w:val="28"/>
        </w:rPr>
        <w:t>»</w:t>
      </w:r>
      <w:r w:rsidR="0010207C" w:rsidRPr="00165CA0">
        <w:rPr>
          <w:sz w:val="28"/>
          <w:szCs w:val="28"/>
        </w:rPr>
        <w:t>, если</w:t>
      </w:r>
      <w:r w:rsidRPr="00165CA0">
        <w:rPr>
          <w:sz w:val="28"/>
          <w:szCs w:val="28"/>
        </w:rPr>
        <w:t xml:space="preserve"> в отношении него одновременно выполняются следующие условия:</w:t>
      </w:r>
      <w:bookmarkEnd w:id="52"/>
    </w:p>
    <w:p w:rsidR="006D6DD1" w:rsidRPr="00165CA0" w:rsidRDefault="006D6DD1" w:rsidP="006D6DD1">
      <w:pPr>
        <w:spacing w:before="0" w:after="0"/>
        <w:ind w:firstLine="851"/>
        <w:rPr>
          <w:sz w:val="28"/>
          <w:szCs w:val="28"/>
        </w:rPr>
      </w:pPr>
      <w:r w:rsidRPr="00165CA0">
        <w:rPr>
          <w:sz w:val="28"/>
          <w:szCs w:val="28"/>
        </w:rPr>
        <w:t>- объект не приносит экономических выгод;</w:t>
      </w:r>
    </w:p>
    <w:p w:rsidR="006D6DD1" w:rsidRPr="00165CA0" w:rsidRDefault="006D6DD1" w:rsidP="006D6DD1">
      <w:pPr>
        <w:spacing w:before="0" w:after="0"/>
        <w:ind w:firstLine="851"/>
        <w:rPr>
          <w:sz w:val="28"/>
          <w:szCs w:val="28"/>
        </w:rPr>
      </w:pPr>
      <w:r w:rsidRPr="00165CA0">
        <w:rPr>
          <w:sz w:val="28"/>
          <w:szCs w:val="28"/>
        </w:rPr>
        <w:t>- объект не имеет полезного потенциала;</w:t>
      </w:r>
    </w:p>
    <w:p w:rsidR="006D6DD1" w:rsidRPr="00165CA0" w:rsidRDefault="006D6DD1" w:rsidP="006D6DD1">
      <w:pPr>
        <w:spacing w:before="0" w:after="0"/>
        <w:ind w:firstLine="851"/>
        <w:rPr>
          <w:sz w:val="28"/>
          <w:szCs w:val="28"/>
        </w:rPr>
      </w:pPr>
      <w:r w:rsidRPr="00165CA0">
        <w:rPr>
          <w:sz w:val="28"/>
          <w:szCs w:val="28"/>
        </w:rPr>
        <w:t>- не предполагается, что объект будет приносить экономические выгоды.</w:t>
      </w:r>
    </w:p>
    <w:p w:rsidR="006D6DD1" w:rsidRPr="00165CA0" w:rsidRDefault="006D6DD1" w:rsidP="006D6DD1">
      <w:pPr>
        <w:pStyle w:val="2"/>
        <w:numPr>
          <w:ilvl w:val="0"/>
          <w:numId w:val="0"/>
        </w:numPr>
        <w:spacing w:before="0" w:after="0"/>
        <w:ind w:firstLine="851"/>
        <w:rPr>
          <w:sz w:val="28"/>
          <w:szCs w:val="28"/>
        </w:rPr>
      </w:pPr>
      <w:bookmarkStart w:id="53" w:name="_ref_1-74a657093c0949"/>
      <w:r w:rsidRPr="00165CA0">
        <w:rPr>
          <w:sz w:val="28"/>
          <w:szCs w:val="28"/>
        </w:rPr>
        <w:t>Непроизведенные активы, не являющиеся земельными участками и не имеющие первоначальной стоимости в связи с отсутствием затрат на их приобретение (такие как лес, исторически произрастающий на полученном земельном участке), отражаются в условной оценке, если они соответствуют критериям признания активов. Условная оценка (например, 1 руб. за 1 га) определяется комиссией по поступлению и выбытию активов в момент их отражения на балансе.</w:t>
      </w:r>
      <w:bookmarkEnd w:id="53"/>
    </w:p>
    <w:p w:rsidR="006D6DD1" w:rsidRDefault="006D6DD1" w:rsidP="006D6DD1">
      <w:pPr>
        <w:pStyle w:val="2"/>
        <w:numPr>
          <w:ilvl w:val="0"/>
          <w:numId w:val="0"/>
        </w:numPr>
        <w:spacing w:before="0" w:after="0"/>
        <w:ind w:firstLine="851"/>
        <w:rPr>
          <w:sz w:val="28"/>
          <w:szCs w:val="28"/>
        </w:rPr>
      </w:pPr>
      <w:bookmarkStart w:id="54" w:name="_ref_1-f7d45dd3997846"/>
      <w:r w:rsidRPr="00165CA0">
        <w:rPr>
          <w:sz w:val="28"/>
          <w:szCs w:val="28"/>
        </w:rPr>
        <w:t xml:space="preserve">Проверка актуальности кадастровой стоимости земельного участка, по которой он отражен в </w:t>
      </w:r>
      <w:r>
        <w:rPr>
          <w:sz w:val="28"/>
          <w:szCs w:val="28"/>
        </w:rPr>
        <w:t>бюджетном (</w:t>
      </w:r>
      <w:proofErr w:type="spellStart"/>
      <w:r>
        <w:rPr>
          <w:sz w:val="28"/>
          <w:szCs w:val="28"/>
        </w:rPr>
        <w:t>бухгалтерско</w:t>
      </w:r>
      <w:proofErr w:type="spellEnd"/>
      <w:r>
        <w:rPr>
          <w:sz w:val="28"/>
          <w:szCs w:val="28"/>
        </w:rPr>
        <w:t xml:space="preserve">) </w:t>
      </w:r>
      <w:r w:rsidRPr="00236A21">
        <w:rPr>
          <w:sz w:val="28"/>
          <w:szCs w:val="28"/>
        </w:rPr>
        <w:t>учет</w:t>
      </w:r>
      <w:r>
        <w:rPr>
          <w:sz w:val="28"/>
          <w:szCs w:val="28"/>
        </w:rPr>
        <w:t>е</w:t>
      </w:r>
      <w:r w:rsidRPr="00165CA0">
        <w:rPr>
          <w:sz w:val="28"/>
          <w:szCs w:val="28"/>
        </w:rPr>
        <w:t>, осуществляется ежегодно, перед составлением годовой отчетности. Если выявлено изменение кадастровой стоимости, в учете отражается изменение стоимости земельного участка - объекта непроизведенных активов.</w:t>
      </w:r>
      <w:bookmarkEnd w:id="54"/>
    </w:p>
    <w:p w:rsidR="006D6DD1" w:rsidRPr="005379F1" w:rsidRDefault="006D6DD1" w:rsidP="006D6DD1"/>
    <w:p w:rsidR="006D6DD1" w:rsidRDefault="006D6DD1" w:rsidP="006D6DD1">
      <w:pPr>
        <w:pStyle w:val="1"/>
        <w:spacing w:before="0" w:after="0"/>
        <w:ind w:firstLine="851"/>
        <w:rPr>
          <w:sz w:val="28"/>
        </w:rPr>
      </w:pPr>
      <w:bookmarkStart w:id="55" w:name="_ref_1-50a121e1b3244d"/>
      <w:r w:rsidRPr="00165CA0">
        <w:rPr>
          <w:sz w:val="28"/>
        </w:rPr>
        <w:t>Материальные запасы</w:t>
      </w:r>
      <w:bookmarkEnd w:id="55"/>
    </w:p>
    <w:p w:rsidR="006D6DD1" w:rsidRPr="005379F1" w:rsidRDefault="006D6DD1" w:rsidP="006D6DD1"/>
    <w:p w:rsidR="006D6DD1" w:rsidRPr="00165CA0" w:rsidRDefault="006D6DD1" w:rsidP="006D6DD1">
      <w:pPr>
        <w:pStyle w:val="2"/>
        <w:numPr>
          <w:ilvl w:val="0"/>
          <w:numId w:val="0"/>
        </w:numPr>
        <w:spacing w:before="0" w:after="0"/>
        <w:ind w:firstLine="851"/>
        <w:rPr>
          <w:sz w:val="28"/>
          <w:szCs w:val="28"/>
        </w:rPr>
      </w:pPr>
      <w:bookmarkStart w:id="56" w:name="_ref_1-acfdc3ca985e45"/>
      <w:r w:rsidRPr="00165CA0">
        <w:rPr>
          <w:sz w:val="28"/>
          <w:szCs w:val="28"/>
        </w:rPr>
        <w:t xml:space="preserve">Единицей </w:t>
      </w:r>
      <w:r>
        <w:rPr>
          <w:sz w:val="28"/>
          <w:szCs w:val="28"/>
        </w:rPr>
        <w:t xml:space="preserve">бюджетного (бухгалтерского) </w:t>
      </w:r>
      <w:r w:rsidRPr="00236A21">
        <w:rPr>
          <w:sz w:val="28"/>
          <w:szCs w:val="28"/>
        </w:rPr>
        <w:t>учет</w:t>
      </w:r>
      <w:r>
        <w:rPr>
          <w:sz w:val="28"/>
          <w:szCs w:val="28"/>
        </w:rPr>
        <w:t>а</w:t>
      </w:r>
      <w:r w:rsidRPr="00236A21">
        <w:rPr>
          <w:sz w:val="28"/>
          <w:szCs w:val="28"/>
        </w:rPr>
        <w:t xml:space="preserve"> </w:t>
      </w:r>
      <w:r w:rsidRPr="00165CA0">
        <w:rPr>
          <w:sz w:val="28"/>
          <w:szCs w:val="28"/>
        </w:rPr>
        <w:t>материальных запасов является номенклатурная (реестровая) единица.</w:t>
      </w:r>
      <w:bookmarkEnd w:id="56"/>
    </w:p>
    <w:p w:rsidR="006D6DD1" w:rsidRPr="00165CA0" w:rsidRDefault="006D6DD1" w:rsidP="006D6DD1">
      <w:pPr>
        <w:pStyle w:val="2"/>
        <w:numPr>
          <w:ilvl w:val="0"/>
          <w:numId w:val="0"/>
        </w:numPr>
        <w:spacing w:before="0" w:after="0"/>
        <w:ind w:firstLine="851"/>
        <w:rPr>
          <w:sz w:val="28"/>
          <w:szCs w:val="28"/>
        </w:rPr>
      </w:pPr>
      <w:bookmarkStart w:id="57" w:name="_ref_1-ddf964b1eaa44a"/>
      <w:r w:rsidRPr="00165CA0">
        <w:rPr>
          <w:sz w:val="28"/>
          <w:szCs w:val="28"/>
        </w:rPr>
        <w:t>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bookmarkEnd w:id="57"/>
    </w:p>
    <w:p w:rsidR="006D6DD1" w:rsidRPr="00165CA0" w:rsidRDefault="006D6DD1" w:rsidP="006D6DD1">
      <w:pPr>
        <w:spacing w:before="0" w:after="0"/>
        <w:ind w:firstLine="851"/>
        <w:rPr>
          <w:sz w:val="28"/>
          <w:szCs w:val="28"/>
        </w:rPr>
      </w:pPr>
      <w:r w:rsidRPr="00165CA0">
        <w:rPr>
          <w:sz w:val="28"/>
          <w:szCs w:val="28"/>
        </w:rPr>
        <w:t>При одновременном приобретении нескольких видов материальных запасов расходы распределяются пропорционально договорно</w:t>
      </w:r>
      <w:r>
        <w:rPr>
          <w:sz w:val="28"/>
          <w:szCs w:val="28"/>
        </w:rPr>
        <w:t>й цене приобретаемых материалов</w:t>
      </w:r>
      <w:r w:rsidRPr="00785C54">
        <w:rPr>
          <w:sz w:val="28"/>
          <w:szCs w:val="28"/>
        </w:rPr>
        <w:t xml:space="preserve"> </w:t>
      </w:r>
      <w:r w:rsidRPr="00236A21">
        <w:rPr>
          <w:sz w:val="28"/>
          <w:szCs w:val="28"/>
        </w:rPr>
        <w:t>комисси</w:t>
      </w:r>
      <w:r>
        <w:rPr>
          <w:sz w:val="28"/>
          <w:szCs w:val="28"/>
        </w:rPr>
        <w:t>ей</w:t>
      </w:r>
      <w:r w:rsidRPr="00236A21">
        <w:rPr>
          <w:sz w:val="28"/>
          <w:szCs w:val="28"/>
        </w:rPr>
        <w:t xml:space="preserve"> по поступлению и выбытию активов</w:t>
      </w:r>
      <w:r>
        <w:rPr>
          <w:sz w:val="28"/>
          <w:szCs w:val="28"/>
        </w:rPr>
        <w:t>.</w:t>
      </w:r>
    </w:p>
    <w:p w:rsidR="006D6DD1" w:rsidRPr="00165CA0" w:rsidRDefault="006D6DD1" w:rsidP="006D6DD1">
      <w:pPr>
        <w:pStyle w:val="2"/>
        <w:numPr>
          <w:ilvl w:val="0"/>
          <w:numId w:val="0"/>
        </w:numPr>
        <w:spacing w:before="0" w:after="0"/>
        <w:ind w:firstLine="851"/>
        <w:rPr>
          <w:sz w:val="28"/>
          <w:szCs w:val="28"/>
        </w:rPr>
      </w:pPr>
      <w:bookmarkStart w:id="58" w:name="_ref_1-96ff0450a7ac46"/>
      <w:r w:rsidRPr="00165CA0">
        <w:rPr>
          <w:sz w:val="28"/>
          <w:szCs w:val="28"/>
        </w:rPr>
        <w:t xml:space="preserve">Аналитический учет вложений в материальные запасы ведется в </w:t>
      </w:r>
      <w:proofErr w:type="spellStart"/>
      <w:r w:rsidRPr="00165CA0">
        <w:rPr>
          <w:sz w:val="28"/>
          <w:szCs w:val="28"/>
        </w:rPr>
        <w:t>Многографной</w:t>
      </w:r>
      <w:proofErr w:type="spellEnd"/>
      <w:r w:rsidRPr="00165CA0">
        <w:rPr>
          <w:sz w:val="28"/>
          <w:szCs w:val="28"/>
        </w:rPr>
        <w:t xml:space="preserve"> карточке (</w:t>
      </w:r>
      <w:hyperlink r:id="rId96" w:history="1">
        <w:r w:rsidRPr="00165CA0">
          <w:rPr>
            <w:rStyle w:val="afd"/>
            <w:sz w:val="28"/>
            <w:szCs w:val="28"/>
          </w:rPr>
          <w:t>ф. 0504054</w:t>
        </w:r>
      </w:hyperlink>
      <w:r w:rsidRPr="00165CA0">
        <w:rPr>
          <w:sz w:val="28"/>
          <w:szCs w:val="28"/>
        </w:rPr>
        <w:t>).</w:t>
      </w:r>
      <w:bookmarkEnd w:id="58"/>
    </w:p>
    <w:p w:rsidR="006D6DD1" w:rsidRPr="00236A21" w:rsidRDefault="006D6DD1" w:rsidP="006D6DD1">
      <w:pPr>
        <w:spacing w:after="0"/>
        <w:ind w:firstLine="851"/>
        <w:rPr>
          <w:sz w:val="28"/>
          <w:szCs w:val="28"/>
        </w:rPr>
      </w:pPr>
      <w:bookmarkStart w:id="59" w:name="_ref_1-1d35f8f33f494e"/>
      <w:r w:rsidRPr="00236A21">
        <w:rPr>
          <w:sz w:val="28"/>
          <w:szCs w:val="28"/>
        </w:rPr>
        <w:t xml:space="preserve">Принятие к </w:t>
      </w:r>
      <w:r>
        <w:rPr>
          <w:sz w:val="28"/>
          <w:szCs w:val="28"/>
        </w:rPr>
        <w:t xml:space="preserve">бюджетному (бухгалтерскому) </w:t>
      </w:r>
      <w:r w:rsidRPr="00236A21">
        <w:rPr>
          <w:sz w:val="28"/>
          <w:szCs w:val="28"/>
        </w:rPr>
        <w:t xml:space="preserve">учету </w:t>
      </w:r>
      <w:r w:rsidRPr="00165CA0">
        <w:rPr>
          <w:bCs/>
          <w:sz w:val="28"/>
          <w:szCs w:val="28"/>
        </w:rPr>
        <w:t>материальных запасов</w:t>
      </w:r>
      <w:r w:rsidRPr="00236A21">
        <w:rPr>
          <w:sz w:val="28"/>
          <w:szCs w:val="28"/>
        </w:rPr>
        <w:t xml:space="preserve"> осуществляется на основании решения </w:t>
      </w:r>
      <w:r>
        <w:rPr>
          <w:sz w:val="28"/>
          <w:szCs w:val="28"/>
        </w:rPr>
        <w:t xml:space="preserve">(протокола) </w:t>
      </w:r>
      <w:r w:rsidRPr="00236A21">
        <w:rPr>
          <w:sz w:val="28"/>
          <w:szCs w:val="28"/>
        </w:rPr>
        <w:t>постоянно действующей комиссии по поступлению и выбытию активов</w:t>
      </w:r>
      <w:r>
        <w:rPr>
          <w:sz w:val="28"/>
          <w:szCs w:val="28"/>
        </w:rPr>
        <w:t xml:space="preserve"> по первоначальной стоимости:</w:t>
      </w:r>
    </w:p>
    <w:p w:rsidR="006D6DD1" w:rsidRDefault="006D6DD1" w:rsidP="00DE2098">
      <w:pPr>
        <w:pStyle w:val="ab"/>
        <w:numPr>
          <w:ilvl w:val="0"/>
          <w:numId w:val="10"/>
        </w:numPr>
        <w:autoSpaceDE w:val="0"/>
        <w:autoSpaceDN w:val="0"/>
        <w:adjustRightInd w:val="0"/>
        <w:spacing w:before="0" w:after="0"/>
        <w:ind w:left="851" w:firstLine="0"/>
        <w:jc w:val="both"/>
        <w:rPr>
          <w:sz w:val="28"/>
          <w:szCs w:val="28"/>
        </w:rPr>
      </w:pPr>
      <w:r>
        <w:rPr>
          <w:sz w:val="28"/>
          <w:szCs w:val="28"/>
        </w:rPr>
        <w:t>При</w:t>
      </w:r>
      <w:r w:rsidRPr="00473665">
        <w:rPr>
          <w:sz w:val="28"/>
          <w:szCs w:val="28"/>
        </w:rPr>
        <w:t xml:space="preserve"> приобретени</w:t>
      </w:r>
      <w:r>
        <w:rPr>
          <w:sz w:val="28"/>
          <w:szCs w:val="28"/>
        </w:rPr>
        <w:t>и</w:t>
      </w:r>
      <w:r w:rsidRPr="00473665">
        <w:rPr>
          <w:sz w:val="28"/>
          <w:szCs w:val="28"/>
        </w:rPr>
        <w:t xml:space="preserve"> за счет средств бюджета</w:t>
      </w:r>
      <w:r w:rsidRPr="00BE3B9F">
        <w:rPr>
          <w:sz w:val="28"/>
        </w:rPr>
        <w:t>,</w:t>
      </w:r>
      <w:r w:rsidRPr="00BE3B9F">
        <w:rPr>
          <w:spacing w:val="1"/>
          <w:sz w:val="28"/>
        </w:rPr>
        <w:t xml:space="preserve"> </w:t>
      </w:r>
      <w:r>
        <w:rPr>
          <w:sz w:val="28"/>
        </w:rPr>
        <w:t xml:space="preserve">субсидий </w:t>
      </w:r>
      <w:r w:rsidRPr="00473665">
        <w:rPr>
          <w:sz w:val="28"/>
          <w:szCs w:val="28"/>
        </w:rPr>
        <w:t>– с</w:t>
      </w:r>
      <w:r w:rsidRPr="00AD0AEF">
        <w:rPr>
          <w:sz w:val="28"/>
          <w:szCs w:val="28"/>
        </w:rPr>
        <w:t xml:space="preserve">умма фактически произведенных капитальных </w:t>
      </w:r>
      <w:hyperlink r:id="rId97" w:history="1">
        <w:r w:rsidRPr="00473665">
          <w:rPr>
            <w:sz w:val="28"/>
            <w:szCs w:val="28"/>
          </w:rPr>
          <w:t>вложений</w:t>
        </w:r>
      </w:hyperlink>
      <w:r w:rsidRPr="004F5ABB">
        <w:rPr>
          <w:sz w:val="28"/>
        </w:rPr>
        <w:t xml:space="preserve"> </w:t>
      </w:r>
      <w:r w:rsidRPr="00AD0AEF">
        <w:rPr>
          <w:sz w:val="28"/>
          <w:szCs w:val="28"/>
        </w:rPr>
        <w:t xml:space="preserve">с учетом действующего законодательства РФ по </w:t>
      </w:r>
      <w:hyperlink r:id="rId98" w:history="1">
        <w:r w:rsidRPr="00473665">
          <w:rPr>
            <w:sz w:val="28"/>
            <w:szCs w:val="28"/>
          </w:rPr>
          <w:t>исчислению НДС</w:t>
        </w:r>
      </w:hyperlink>
      <w:r>
        <w:rPr>
          <w:sz w:val="28"/>
          <w:szCs w:val="28"/>
        </w:rPr>
        <w:t>;</w:t>
      </w:r>
    </w:p>
    <w:p w:rsidR="006D6DD1" w:rsidRDefault="006D6DD1" w:rsidP="00DE2098">
      <w:pPr>
        <w:pStyle w:val="aff1"/>
        <w:numPr>
          <w:ilvl w:val="0"/>
          <w:numId w:val="10"/>
        </w:numPr>
        <w:spacing w:before="2" w:line="276" w:lineRule="auto"/>
        <w:ind w:leftChars="206" w:left="453" w:right="162" w:firstLineChars="141" w:firstLine="395"/>
        <w:jc w:val="both"/>
      </w:pPr>
      <w:r>
        <w:t>При</w:t>
      </w:r>
      <w:r>
        <w:rPr>
          <w:spacing w:val="1"/>
        </w:rPr>
        <w:t xml:space="preserve"> </w:t>
      </w:r>
      <w:r>
        <w:t>приобретении</w:t>
      </w:r>
      <w:r>
        <w:rPr>
          <w:spacing w:val="1"/>
        </w:rPr>
        <w:t xml:space="preserve"> </w:t>
      </w:r>
      <w:r>
        <w:t>за</w:t>
      </w:r>
      <w:r>
        <w:rPr>
          <w:spacing w:val="1"/>
        </w:rPr>
        <w:t xml:space="preserve"> </w:t>
      </w:r>
      <w:r>
        <w:t>счет</w:t>
      </w:r>
      <w:r>
        <w:rPr>
          <w:spacing w:val="1"/>
        </w:rPr>
        <w:t xml:space="preserve"> </w:t>
      </w:r>
      <w:r>
        <w:t>средств от иной, приносящей доход деятельности,</w:t>
      </w:r>
      <w:r>
        <w:rPr>
          <w:spacing w:val="1"/>
        </w:rPr>
        <w:t xml:space="preserve"> </w:t>
      </w:r>
      <w:r>
        <w:t>–</w:t>
      </w:r>
      <w:r>
        <w:rPr>
          <w:spacing w:val="1"/>
        </w:rPr>
        <w:t xml:space="preserve"> </w:t>
      </w:r>
      <w:r>
        <w:t>сумма</w:t>
      </w:r>
      <w:r>
        <w:rPr>
          <w:spacing w:val="1"/>
        </w:rPr>
        <w:t xml:space="preserve"> </w:t>
      </w:r>
      <w:r>
        <w:t>фактических вложений:</w:t>
      </w:r>
      <w:r w:rsidRPr="00236A21">
        <w:t xml:space="preserve"> </w:t>
      </w:r>
    </w:p>
    <w:p w:rsidR="006D6DD1" w:rsidRDefault="006D6DD1" w:rsidP="00DE2098">
      <w:pPr>
        <w:pStyle w:val="ab"/>
        <w:widowControl w:val="0"/>
        <w:numPr>
          <w:ilvl w:val="1"/>
          <w:numId w:val="10"/>
        </w:numPr>
        <w:tabs>
          <w:tab w:val="left" w:pos="1638"/>
        </w:tabs>
        <w:autoSpaceDE w:val="0"/>
        <w:autoSpaceDN w:val="0"/>
        <w:spacing w:before="0" w:after="0"/>
        <w:ind w:left="1417" w:right="163" w:hangingChars="506" w:hanging="1417"/>
        <w:contextualSpacing w:val="0"/>
        <w:jc w:val="both"/>
        <w:rPr>
          <w:sz w:val="28"/>
        </w:rPr>
      </w:pPr>
      <w:r>
        <w:rPr>
          <w:sz w:val="28"/>
        </w:rPr>
        <w:t>-при</w:t>
      </w:r>
      <w:r>
        <w:rPr>
          <w:spacing w:val="1"/>
          <w:sz w:val="28"/>
        </w:rPr>
        <w:t xml:space="preserve"> </w:t>
      </w:r>
      <w:r>
        <w:rPr>
          <w:sz w:val="28"/>
        </w:rPr>
        <w:t>условии</w:t>
      </w:r>
      <w:r>
        <w:rPr>
          <w:spacing w:val="70"/>
          <w:sz w:val="28"/>
        </w:rPr>
        <w:t xml:space="preserve"> </w:t>
      </w:r>
      <w:r>
        <w:rPr>
          <w:sz w:val="28"/>
        </w:rPr>
        <w:t>использования</w:t>
      </w:r>
      <w:r>
        <w:rPr>
          <w:spacing w:val="70"/>
          <w:sz w:val="28"/>
        </w:rPr>
        <w:t xml:space="preserve"> </w:t>
      </w:r>
      <w:r>
        <w:rPr>
          <w:sz w:val="28"/>
        </w:rPr>
        <w:t>в</w:t>
      </w:r>
      <w:r>
        <w:rPr>
          <w:spacing w:val="70"/>
          <w:sz w:val="28"/>
        </w:rPr>
        <w:t xml:space="preserve"> </w:t>
      </w:r>
      <w:r>
        <w:rPr>
          <w:sz w:val="28"/>
        </w:rPr>
        <w:t>деятельности,</w:t>
      </w:r>
      <w:r>
        <w:rPr>
          <w:spacing w:val="70"/>
          <w:sz w:val="28"/>
        </w:rPr>
        <w:t xml:space="preserve"> </w:t>
      </w:r>
      <w:r>
        <w:rPr>
          <w:sz w:val="28"/>
        </w:rPr>
        <w:t>облагаемой</w:t>
      </w:r>
      <w:r>
        <w:rPr>
          <w:spacing w:val="70"/>
          <w:sz w:val="28"/>
        </w:rPr>
        <w:t xml:space="preserve"> </w:t>
      </w:r>
      <w:r>
        <w:rPr>
          <w:sz w:val="28"/>
        </w:rPr>
        <w:t>НДС,</w:t>
      </w:r>
      <w:r>
        <w:rPr>
          <w:spacing w:val="70"/>
          <w:sz w:val="28"/>
        </w:rPr>
        <w:t xml:space="preserve"> </w:t>
      </w:r>
      <w:r>
        <w:rPr>
          <w:sz w:val="28"/>
        </w:rPr>
        <w:t>–</w:t>
      </w:r>
      <w:r>
        <w:rPr>
          <w:spacing w:val="1"/>
          <w:sz w:val="28"/>
        </w:rPr>
        <w:t xml:space="preserve"> </w:t>
      </w:r>
      <w:r>
        <w:rPr>
          <w:sz w:val="28"/>
        </w:rPr>
        <w:t>за</w:t>
      </w:r>
      <w:r>
        <w:rPr>
          <w:spacing w:val="1"/>
          <w:sz w:val="28"/>
        </w:rPr>
        <w:t xml:space="preserve"> </w:t>
      </w:r>
      <w:r>
        <w:rPr>
          <w:sz w:val="28"/>
        </w:rPr>
        <w:t>вычетом</w:t>
      </w:r>
      <w:r>
        <w:rPr>
          <w:spacing w:val="1"/>
          <w:sz w:val="28"/>
        </w:rPr>
        <w:t xml:space="preserve"> </w:t>
      </w:r>
      <w:r>
        <w:rPr>
          <w:sz w:val="28"/>
        </w:rPr>
        <w:t>сумм</w:t>
      </w:r>
      <w:r>
        <w:rPr>
          <w:spacing w:val="1"/>
          <w:sz w:val="28"/>
        </w:rPr>
        <w:t xml:space="preserve"> </w:t>
      </w:r>
      <w:r>
        <w:rPr>
          <w:sz w:val="28"/>
        </w:rPr>
        <w:t>НДС</w:t>
      </w:r>
      <w:r>
        <w:rPr>
          <w:spacing w:val="1"/>
          <w:sz w:val="28"/>
        </w:rPr>
        <w:t xml:space="preserve"> </w:t>
      </w:r>
      <w:r>
        <w:rPr>
          <w:sz w:val="28"/>
        </w:rPr>
        <w:t>(если</w:t>
      </w:r>
      <w:r>
        <w:rPr>
          <w:spacing w:val="1"/>
          <w:sz w:val="28"/>
        </w:rPr>
        <w:t xml:space="preserve"> </w:t>
      </w:r>
      <w:r>
        <w:rPr>
          <w:sz w:val="28"/>
        </w:rPr>
        <w:t>иное</w:t>
      </w:r>
      <w:r>
        <w:rPr>
          <w:spacing w:val="1"/>
          <w:sz w:val="28"/>
        </w:rPr>
        <w:t xml:space="preserve"> </w:t>
      </w:r>
      <w:r>
        <w:rPr>
          <w:sz w:val="28"/>
        </w:rPr>
        <w:t>не</w:t>
      </w:r>
      <w:r>
        <w:rPr>
          <w:spacing w:val="1"/>
          <w:sz w:val="28"/>
        </w:rPr>
        <w:t xml:space="preserve"> </w:t>
      </w:r>
      <w:r>
        <w:rPr>
          <w:sz w:val="28"/>
        </w:rPr>
        <w:t>предусмотрено</w:t>
      </w:r>
      <w:r>
        <w:rPr>
          <w:spacing w:val="1"/>
          <w:sz w:val="28"/>
        </w:rPr>
        <w:t xml:space="preserve"> </w:t>
      </w:r>
      <w:r>
        <w:rPr>
          <w:sz w:val="28"/>
        </w:rPr>
        <w:t>налоговым</w:t>
      </w:r>
      <w:r>
        <w:rPr>
          <w:spacing w:val="1"/>
          <w:sz w:val="28"/>
        </w:rPr>
        <w:t xml:space="preserve"> </w:t>
      </w:r>
      <w:r>
        <w:rPr>
          <w:sz w:val="28"/>
        </w:rPr>
        <w:t>законодательством</w:t>
      </w:r>
      <w:r>
        <w:rPr>
          <w:spacing w:val="-4"/>
          <w:sz w:val="28"/>
        </w:rPr>
        <w:t xml:space="preserve"> </w:t>
      </w:r>
      <w:r>
        <w:rPr>
          <w:sz w:val="28"/>
        </w:rPr>
        <w:t>Российской Федерации);</w:t>
      </w:r>
    </w:p>
    <w:p w:rsidR="006D6DD1" w:rsidRDefault="006D6DD1" w:rsidP="00DE2098">
      <w:pPr>
        <w:pStyle w:val="ab"/>
        <w:widowControl w:val="0"/>
        <w:numPr>
          <w:ilvl w:val="1"/>
          <w:numId w:val="10"/>
        </w:numPr>
        <w:tabs>
          <w:tab w:val="left" w:pos="1637"/>
        </w:tabs>
        <w:autoSpaceDE w:val="0"/>
        <w:autoSpaceDN w:val="0"/>
        <w:spacing w:before="0" w:after="0"/>
        <w:ind w:left="1417" w:hangingChars="506" w:hanging="1417"/>
        <w:contextualSpacing w:val="0"/>
        <w:jc w:val="both"/>
        <w:rPr>
          <w:sz w:val="28"/>
        </w:rPr>
      </w:pPr>
      <w:r>
        <w:rPr>
          <w:sz w:val="28"/>
        </w:rPr>
        <w:t>-при</w:t>
      </w:r>
      <w:r>
        <w:rPr>
          <w:spacing w:val="29"/>
          <w:sz w:val="28"/>
        </w:rPr>
        <w:t xml:space="preserve"> </w:t>
      </w:r>
      <w:r>
        <w:rPr>
          <w:sz w:val="28"/>
        </w:rPr>
        <w:t>условии</w:t>
      </w:r>
      <w:r>
        <w:rPr>
          <w:spacing w:val="28"/>
          <w:sz w:val="28"/>
        </w:rPr>
        <w:t xml:space="preserve"> </w:t>
      </w:r>
      <w:r>
        <w:rPr>
          <w:sz w:val="28"/>
        </w:rPr>
        <w:t>использования</w:t>
      </w:r>
      <w:r>
        <w:rPr>
          <w:spacing w:val="29"/>
          <w:sz w:val="28"/>
        </w:rPr>
        <w:t xml:space="preserve"> </w:t>
      </w:r>
      <w:r>
        <w:rPr>
          <w:sz w:val="28"/>
        </w:rPr>
        <w:t>в</w:t>
      </w:r>
      <w:r>
        <w:rPr>
          <w:spacing w:val="26"/>
          <w:sz w:val="28"/>
        </w:rPr>
        <w:t xml:space="preserve"> </w:t>
      </w:r>
      <w:r>
        <w:rPr>
          <w:sz w:val="28"/>
        </w:rPr>
        <w:t>деятельности,</w:t>
      </w:r>
      <w:r>
        <w:rPr>
          <w:spacing w:val="26"/>
          <w:sz w:val="28"/>
        </w:rPr>
        <w:t xml:space="preserve"> </w:t>
      </w:r>
      <w:r>
        <w:rPr>
          <w:sz w:val="28"/>
        </w:rPr>
        <w:t>не</w:t>
      </w:r>
      <w:r>
        <w:rPr>
          <w:spacing w:val="27"/>
          <w:sz w:val="28"/>
        </w:rPr>
        <w:t xml:space="preserve"> </w:t>
      </w:r>
      <w:r>
        <w:rPr>
          <w:sz w:val="28"/>
        </w:rPr>
        <w:t>облагаемой</w:t>
      </w:r>
      <w:r>
        <w:rPr>
          <w:spacing w:val="29"/>
          <w:sz w:val="28"/>
        </w:rPr>
        <w:t xml:space="preserve"> </w:t>
      </w:r>
      <w:r>
        <w:rPr>
          <w:sz w:val="28"/>
        </w:rPr>
        <w:t>НДС,</w:t>
      </w:r>
      <w:r>
        <w:rPr>
          <w:spacing w:val="24"/>
          <w:sz w:val="28"/>
        </w:rPr>
        <w:t xml:space="preserve"> </w:t>
      </w:r>
      <w:r>
        <w:rPr>
          <w:sz w:val="28"/>
        </w:rPr>
        <w:t>– с учетом сумм НДС;</w:t>
      </w:r>
    </w:p>
    <w:p w:rsidR="006D6DD1" w:rsidRPr="00F77CFD" w:rsidRDefault="006D6DD1" w:rsidP="00DE2098">
      <w:pPr>
        <w:pStyle w:val="ab"/>
        <w:numPr>
          <w:ilvl w:val="0"/>
          <w:numId w:val="10"/>
        </w:numPr>
        <w:autoSpaceDE w:val="0"/>
        <w:autoSpaceDN w:val="0"/>
        <w:adjustRightInd w:val="0"/>
        <w:spacing w:before="0" w:after="0"/>
        <w:ind w:left="851" w:firstLine="0"/>
        <w:jc w:val="both"/>
        <w:rPr>
          <w:sz w:val="28"/>
          <w:szCs w:val="28"/>
        </w:rPr>
      </w:pPr>
      <w:r w:rsidRPr="00F77CFD">
        <w:rPr>
          <w:sz w:val="28"/>
          <w:szCs w:val="28"/>
        </w:rPr>
        <w:t>При получении от учредителя</w:t>
      </w:r>
      <w:r>
        <w:rPr>
          <w:sz w:val="28"/>
          <w:szCs w:val="28"/>
        </w:rPr>
        <w:t xml:space="preserve"> или </w:t>
      </w:r>
      <w:r w:rsidRPr="00F77CFD">
        <w:rPr>
          <w:sz w:val="28"/>
          <w:szCs w:val="28"/>
        </w:rPr>
        <w:t xml:space="preserve">иной организации бюджетной сферы-стоимость </w:t>
      </w:r>
      <w:r>
        <w:rPr>
          <w:sz w:val="28"/>
          <w:szCs w:val="28"/>
        </w:rPr>
        <w:t>материальных запасов</w:t>
      </w:r>
      <w:r w:rsidRPr="00F77CFD">
        <w:rPr>
          <w:sz w:val="28"/>
          <w:szCs w:val="28"/>
        </w:rPr>
        <w:t>, отраженная в передаточных документах</w:t>
      </w:r>
      <w:r>
        <w:rPr>
          <w:sz w:val="28"/>
          <w:szCs w:val="28"/>
        </w:rPr>
        <w:t>;</w:t>
      </w:r>
    </w:p>
    <w:p w:rsidR="006D6DD1" w:rsidRPr="00FE2C3A" w:rsidRDefault="006D6DD1" w:rsidP="00DE2098">
      <w:pPr>
        <w:pStyle w:val="ab"/>
        <w:numPr>
          <w:ilvl w:val="0"/>
          <w:numId w:val="10"/>
        </w:numPr>
        <w:autoSpaceDE w:val="0"/>
        <w:autoSpaceDN w:val="0"/>
        <w:adjustRightInd w:val="0"/>
        <w:spacing w:before="0" w:after="0"/>
        <w:ind w:left="851" w:firstLine="0"/>
        <w:jc w:val="both"/>
        <w:rPr>
          <w:sz w:val="28"/>
          <w:szCs w:val="28"/>
        </w:rPr>
      </w:pPr>
      <w:r w:rsidRPr="00FE2C3A">
        <w:rPr>
          <w:sz w:val="28"/>
          <w:szCs w:val="28"/>
        </w:rPr>
        <w:t>При безвозмездном получении (в том числе по договору дарения) – текущая оценочная (справедливая) стоимость на дату приобретения материальных запасов,</w:t>
      </w:r>
      <w:r>
        <w:rPr>
          <w:sz w:val="28"/>
          <w:szCs w:val="28"/>
        </w:rPr>
        <w:t xml:space="preserve"> </w:t>
      </w:r>
      <w:r w:rsidRPr="00FE2C3A">
        <w:rPr>
          <w:sz w:val="28"/>
          <w:szCs w:val="28"/>
        </w:rPr>
        <w:t>увеличенная на стоимость услуг, связанных с их доставкой, регистрацией и приведением их в состояние, пригодное для использования;</w:t>
      </w:r>
    </w:p>
    <w:p w:rsidR="006D6DD1" w:rsidRDefault="006D6DD1" w:rsidP="00DE2098">
      <w:pPr>
        <w:pStyle w:val="ab"/>
        <w:numPr>
          <w:ilvl w:val="0"/>
          <w:numId w:val="10"/>
        </w:numPr>
        <w:autoSpaceDE w:val="0"/>
        <w:autoSpaceDN w:val="0"/>
        <w:adjustRightInd w:val="0"/>
        <w:spacing w:before="0" w:after="0"/>
        <w:ind w:left="851" w:firstLine="0"/>
        <w:jc w:val="both"/>
        <w:rPr>
          <w:sz w:val="28"/>
          <w:szCs w:val="28"/>
        </w:rPr>
      </w:pPr>
      <w:r w:rsidRPr="00473665">
        <w:rPr>
          <w:sz w:val="28"/>
          <w:szCs w:val="28"/>
        </w:rPr>
        <w:t xml:space="preserve">При выявлении излишков по результатам инвентаризации – по </w:t>
      </w:r>
      <w:r>
        <w:rPr>
          <w:sz w:val="28"/>
          <w:szCs w:val="28"/>
        </w:rPr>
        <w:t xml:space="preserve">текущей </w:t>
      </w:r>
      <w:r w:rsidRPr="00473665">
        <w:rPr>
          <w:sz w:val="28"/>
          <w:szCs w:val="28"/>
        </w:rPr>
        <w:t xml:space="preserve">оценочной (справедливой) стоимости на дату принятия к </w:t>
      </w:r>
      <w:r>
        <w:rPr>
          <w:sz w:val="28"/>
          <w:szCs w:val="28"/>
        </w:rPr>
        <w:t xml:space="preserve">бюджетному (бухгалтерскому) </w:t>
      </w:r>
      <w:r w:rsidRPr="00236A21">
        <w:rPr>
          <w:sz w:val="28"/>
          <w:szCs w:val="28"/>
        </w:rPr>
        <w:t>учету</w:t>
      </w:r>
      <w:r>
        <w:rPr>
          <w:sz w:val="28"/>
          <w:szCs w:val="28"/>
        </w:rPr>
        <w:t>;</w:t>
      </w:r>
    </w:p>
    <w:p w:rsidR="006D6DD1" w:rsidRPr="00F77CFD" w:rsidRDefault="006D6DD1" w:rsidP="00DE2098">
      <w:pPr>
        <w:pStyle w:val="ab"/>
        <w:numPr>
          <w:ilvl w:val="0"/>
          <w:numId w:val="10"/>
        </w:numPr>
        <w:autoSpaceDE w:val="0"/>
        <w:autoSpaceDN w:val="0"/>
        <w:adjustRightInd w:val="0"/>
        <w:spacing w:before="0" w:after="0"/>
        <w:ind w:left="851" w:firstLine="0"/>
        <w:jc w:val="both"/>
        <w:rPr>
          <w:sz w:val="28"/>
          <w:szCs w:val="28"/>
        </w:rPr>
      </w:pPr>
      <w:r w:rsidRPr="00F77CFD">
        <w:rPr>
          <w:sz w:val="28"/>
          <w:szCs w:val="28"/>
        </w:rPr>
        <w:lastRenderedPageBreak/>
        <w:t>При изготовлении собственными силами</w:t>
      </w:r>
      <w:r>
        <w:rPr>
          <w:sz w:val="28"/>
          <w:szCs w:val="28"/>
        </w:rPr>
        <w:t xml:space="preserve"> </w:t>
      </w:r>
      <w:r w:rsidRPr="00F77CFD">
        <w:rPr>
          <w:sz w:val="28"/>
          <w:szCs w:val="28"/>
        </w:rPr>
        <w:t xml:space="preserve">– по стоимости </w:t>
      </w:r>
      <w:proofErr w:type="gramStart"/>
      <w:r w:rsidRPr="00F77CFD">
        <w:rPr>
          <w:sz w:val="28"/>
          <w:szCs w:val="28"/>
        </w:rPr>
        <w:t>равной  сумме</w:t>
      </w:r>
      <w:proofErr w:type="gramEnd"/>
      <w:r w:rsidRPr="00F77CFD">
        <w:rPr>
          <w:sz w:val="28"/>
          <w:szCs w:val="28"/>
        </w:rPr>
        <w:t xml:space="preserve"> фактически произведенных капитальных вложений, формируемых в объеме затрат, связанных с изготовлением данного актива</w:t>
      </w:r>
      <w:r>
        <w:rPr>
          <w:sz w:val="28"/>
          <w:szCs w:val="28"/>
        </w:rPr>
        <w:t>;</w:t>
      </w:r>
    </w:p>
    <w:p w:rsidR="006D6DD1" w:rsidRPr="00F77CFD" w:rsidRDefault="006D6DD1" w:rsidP="00DE2098">
      <w:pPr>
        <w:pStyle w:val="ab"/>
        <w:numPr>
          <w:ilvl w:val="0"/>
          <w:numId w:val="10"/>
        </w:numPr>
        <w:autoSpaceDE w:val="0"/>
        <w:autoSpaceDN w:val="0"/>
        <w:adjustRightInd w:val="0"/>
        <w:spacing w:before="0" w:after="0"/>
        <w:ind w:left="851" w:firstLine="0"/>
        <w:jc w:val="both"/>
        <w:rPr>
          <w:sz w:val="28"/>
          <w:szCs w:val="28"/>
        </w:rPr>
      </w:pPr>
      <w:r>
        <w:rPr>
          <w:sz w:val="28"/>
          <w:szCs w:val="28"/>
        </w:rPr>
        <w:t>П</w:t>
      </w:r>
      <w:r w:rsidRPr="00F77CFD">
        <w:rPr>
          <w:sz w:val="28"/>
          <w:szCs w:val="28"/>
        </w:rPr>
        <w:t xml:space="preserve">олученных при ликвидации </w:t>
      </w:r>
      <w:r>
        <w:rPr>
          <w:sz w:val="28"/>
          <w:szCs w:val="28"/>
        </w:rPr>
        <w:t>материальных запасов</w:t>
      </w:r>
      <w:r w:rsidRPr="00F77CFD">
        <w:rPr>
          <w:sz w:val="28"/>
          <w:szCs w:val="28"/>
        </w:rPr>
        <w:t xml:space="preserve"> (в том числе ветоши, полученной от списания мягкого инвентаря)</w:t>
      </w:r>
      <w:r>
        <w:rPr>
          <w:sz w:val="28"/>
          <w:szCs w:val="28"/>
        </w:rPr>
        <w:t xml:space="preserve"> -  </w:t>
      </w:r>
      <w:r w:rsidRPr="00F77CFD">
        <w:rPr>
          <w:sz w:val="28"/>
          <w:szCs w:val="28"/>
        </w:rPr>
        <w:t xml:space="preserve"> по справедливой стоимости, определяемой методом рыночных цен.</w:t>
      </w:r>
      <w:bookmarkEnd w:id="59"/>
    </w:p>
    <w:p w:rsidR="006D6DD1" w:rsidRDefault="006D6DD1" w:rsidP="006D6DD1">
      <w:pPr>
        <w:autoSpaceDE w:val="0"/>
        <w:autoSpaceDN w:val="0"/>
        <w:adjustRightInd w:val="0"/>
        <w:spacing w:before="0" w:after="0"/>
        <w:ind w:left="851" w:firstLine="0"/>
        <w:rPr>
          <w:sz w:val="28"/>
          <w:szCs w:val="28"/>
        </w:rPr>
      </w:pPr>
      <w:bookmarkStart w:id="60" w:name="_ref_1-4e80c25264054c"/>
    </w:p>
    <w:p w:rsidR="006D6DD1" w:rsidRDefault="006D6DD1" w:rsidP="006D6DD1">
      <w:pPr>
        <w:autoSpaceDE w:val="0"/>
        <w:autoSpaceDN w:val="0"/>
        <w:adjustRightInd w:val="0"/>
        <w:spacing w:before="0" w:after="0"/>
        <w:ind w:firstLine="851"/>
        <w:rPr>
          <w:sz w:val="28"/>
          <w:szCs w:val="28"/>
        </w:rPr>
      </w:pPr>
      <w:r>
        <w:rPr>
          <w:sz w:val="28"/>
          <w:szCs w:val="28"/>
        </w:rPr>
        <w:t xml:space="preserve">Первичными учетными документами, являющиеся основанием для принятия материальных </w:t>
      </w:r>
      <w:proofErr w:type="gramStart"/>
      <w:r>
        <w:rPr>
          <w:sz w:val="28"/>
          <w:szCs w:val="28"/>
        </w:rPr>
        <w:t>запасов  к</w:t>
      </w:r>
      <w:proofErr w:type="gramEnd"/>
      <w:r>
        <w:rPr>
          <w:sz w:val="28"/>
          <w:szCs w:val="28"/>
        </w:rPr>
        <w:t xml:space="preserve"> бюджетному (бухгалтерскому) учету, являются:</w:t>
      </w:r>
    </w:p>
    <w:p w:rsidR="006D6DD1" w:rsidRDefault="006D6DD1" w:rsidP="00DE2098">
      <w:pPr>
        <w:pStyle w:val="ab"/>
        <w:numPr>
          <w:ilvl w:val="0"/>
          <w:numId w:val="10"/>
        </w:numPr>
        <w:autoSpaceDE w:val="0"/>
        <w:autoSpaceDN w:val="0"/>
        <w:adjustRightInd w:val="0"/>
        <w:spacing w:before="0" w:after="0"/>
        <w:ind w:left="851" w:firstLine="0"/>
        <w:jc w:val="both"/>
        <w:rPr>
          <w:bCs/>
          <w:sz w:val="28"/>
          <w:szCs w:val="28"/>
        </w:rPr>
      </w:pPr>
      <w:r w:rsidRPr="00863207">
        <w:rPr>
          <w:bCs/>
          <w:sz w:val="28"/>
          <w:szCs w:val="28"/>
        </w:rPr>
        <w:t>При приобретении за счет средств бюджета</w:t>
      </w:r>
      <w:r>
        <w:rPr>
          <w:bCs/>
          <w:sz w:val="28"/>
          <w:szCs w:val="28"/>
        </w:rPr>
        <w:t>,</w:t>
      </w:r>
      <w:r w:rsidRPr="00FE2C3A">
        <w:rPr>
          <w:sz w:val="28"/>
        </w:rPr>
        <w:t xml:space="preserve"> </w:t>
      </w:r>
      <w:r w:rsidRPr="00BE3B9F">
        <w:rPr>
          <w:sz w:val="28"/>
        </w:rPr>
        <w:t>субсидий</w:t>
      </w:r>
      <w:r>
        <w:rPr>
          <w:sz w:val="28"/>
        </w:rPr>
        <w:t>,</w:t>
      </w:r>
      <w:r w:rsidRPr="00FE2C3A">
        <w:t xml:space="preserve"> </w:t>
      </w:r>
      <w:r w:rsidRPr="00FE2C3A">
        <w:rPr>
          <w:bCs/>
          <w:sz w:val="28"/>
          <w:szCs w:val="28"/>
        </w:rPr>
        <w:t>средств от иной, приносящей доход деятельности</w:t>
      </w:r>
      <w:r w:rsidRPr="00785C54">
        <w:rPr>
          <w:bCs/>
          <w:sz w:val="28"/>
          <w:szCs w:val="28"/>
        </w:rPr>
        <w:t xml:space="preserve">: предусмотренные условиями договора (контракта) отгрузочные документы, оформленные надлежащим образом (накладная ТОРГ-12, универсальный передаточный документ, и пр.); </w:t>
      </w:r>
    </w:p>
    <w:p w:rsidR="006D6DD1" w:rsidRPr="00785C54" w:rsidRDefault="006D6DD1" w:rsidP="006D6DD1">
      <w:pPr>
        <w:pStyle w:val="ab"/>
        <w:autoSpaceDE w:val="0"/>
        <w:autoSpaceDN w:val="0"/>
        <w:adjustRightInd w:val="0"/>
        <w:spacing w:before="0" w:after="0"/>
        <w:ind w:left="851" w:firstLine="0"/>
        <w:jc w:val="both"/>
        <w:rPr>
          <w:bCs/>
          <w:sz w:val="28"/>
          <w:szCs w:val="28"/>
        </w:rPr>
      </w:pPr>
    </w:p>
    <w:p w:rsidR="006D6DD1" w:rsidRPr="00863207" w:rsidRDefault="006D6DD1" w:rsidP="00DE2098">
      <w:pPr>
        <w:numPr>
          <w:ilvl w:val="0"/>
          <w:numId w:val="11"/>
        </w:numPr>
        <w:spacing w:before="0" w:after="200"/>
        <w:ind w:left="851" w:firstLine="0"/>
        <w:rPr>
          <w:bCs/>
          <w:sz w:val="28"/>
          <w:szCs w:val="28"/>
        </w:rPr>
      </w:pPr>
      <w:r w:rsidRPr="00863207">
        <w:rPr>
          <w:bCs/>
          <w:sz w:val="28"/>
          <w:szCs w:val="28"/>
        </w:rPr>
        <w:t>При получении от учредителя</w:t>
      </w:r>
      <w:r>
        <w:rPr>
          <w:bCs/>
          <w:sz w:val="28"/>
          <w:szCs w:val="28"/>
        </w:rPr>
        <w:t xml:space="preserve"> или </w:t>
      </w:r>
      <w:r w:rsidRPr="00863207">
        <w:rPr>
          <w:bCs/>
          <w:sz w:val="28"/>
          <w:szCs w:val="28"/>
        </w:rPr>
        <w:t xml:space="preserve">иной организации бюджетной сферы: </w:t>
      </w:r>
      <w:r>
        <w:rPr>
          <w:bCs/>
          <w:sz w:val="28"/>
          <w:szCs w:val="28"/>
        </w:rPr>
        <w:t xml:space="preserve">Накладная (ф.0504205), </w:t>
      </w:r>
      <w:r w:rsidRPr="00863207">
        <w:rPr>
          <w:bCs/>
          <w:sz w:val="28"/>
          <w:szCs w:val="28"/>
        </w:rPr>
        <w:t>Акт о приеме-передаче объектов нефинансовых активов (</w:t>
      </w:r>
      <w:hyperlink r:id="rId99" w:anchor="/document/140/33912/" w:history="1">
        <w:r w:rsidRPr="00863207">
          <w:rPr>
            <w:bCs/>
            <w:sz w:val="28"/>
            <w:szCs w:val="28"/>
          </w:rPr>
          <w:t>ф. 0504101</w:t>
        </w:r>
      </w:hyperlink>
      <w:r w:rsidRPr="00863207">
        <w:rPr>
          <w:bCs/>
          <w:sz w:val="28"/>
          <w:szCs w:val="28"/>
        </w:rPr>
        <w:t>),</w:t>
      </w:r>
      <w:r>
        <w:rPr>
          <w:bCs/>
          <w:sz w:val="28"/>
          <w:szCs w:val="28"/>
        </w:rPr>
        <w:t xml:space="preserve"> </w:t>
      </w:r>
      <w:r w:rsidRPr="00863207">
        <w:rPr>
          <w:bCs/>
          <w:sz w:val="28"/>
          <w:szCs w:val="28"/>
        </w:rPr>
        <w:t>Извещение (</w:t>
      </w:r>
      <w:hyperlink r:id="rId100" w:anchor="/document/140/33941/" w:history="1">
        <w:r w:rsidRPr="00863207">
          <w:rPr>
            <w:bCs/>
            <w:sz w:val="28"/>
            <w:szCs w:val="28"/>
          </w:rPr>
          <w:t>ф. 0504805</w:t>
        </w:r>
      </w:hyperlink>
      <w:r>
        <w:rPr>
          <w:bCs/>
          <w:sz w:val="28"/>
          <w:szCs w:val="28"/>
        </w:rPr>
        <w:t>);</w:t>
      </w:r>
    </w:p>
    <w:p w:rsidR="006D6DD1" w:rsidRPr="00AB095A" w:rsidRDefault="006D6DD1" w:rsidP="00DE2098">
      <w:pPr>
        <w:pStyle w:val="ab"/>
        <w:numPr>
          <w:ilvl w:val="0"/>
          <w:numId w:val="12"/>
        </w:numPr>
        <w:spacing w:before="0" w:after="0"/>
        <w:ind w:left="851" w:firstLine="0"/>
        <w:jc w:val="both"/>
        <w:rPr>
          <w:sz w:val="28"/>
          <w:szCs w:val="28"/>
        </w:rPr>
      </w:pPr>
      <w:r w:rsidRPr="00863207">
        <w:rPr>
          <w:sz w:val="28"/>
          <w:szCs w:val="28"/>
        </w:rPr>
        <w:t>При безвозмездном получении</w:t>
      </w:r>
      <w:r>
        <w:rPr>
          <w:sz w:val="28"/>
          <w:szCs w:val="28"/>
        </w:rPr>
        <w:t xml:space="preserve"> (</w:t>
      </w:r>
      <w:r w:rsidRPr="00863207">
        <w:rPr>
          <w:sz w:val="28"/>
          <w:szCs w:val="28"/>
        </w:rPr>
        <w:t>в</w:t>
      </w:r>
      <w:r>
        <w:rPr>
          <w:sz w:val="28"/>
          <w:szCs w:val="28"/>
        </w:rPr>
        <w:t xml:space="preserve"> том числе по договору дарения),</w:t>
      </w:r>
      <w:r w:rsidRPr="00D448B2">
        <w:rPr>
          <w:sz w:val="28"/>
          <w:szCs w:val="28"/>
        </w:rPr>
        <w:t xml:space="preserve"> </w:t>
      </w:r>
      <w:r w:rsidRPr="00473665">
        <w:rPr>
          <w:sz w:val="28"/>
          <w:szCs w:val="28"/>
        </w:rPr>
        <w:t>выявлении излишков по результатам инвентаризации</w:t>
      </w:r>
      <w:r>
        <w:rPr>
          <w:sz w:val="28"/>
          <w:szCs w:val="28"/>
        </w:rPr>
        <w:t>,</w:t>
      </w:r>
      <w:r w:rsidRPr="00D448B2">
        <w:rPr>
          <w:sz w:val="28"/>
          <w:szCs w:val="28"/>
        </w:rPr>
        <w:t xml:space="preserve"> </w:t>
      </w:r>
      <w:r w:rsidRPr="00F21258">
        <w:rPr>
          <w:sz w:val="28"/>
          <w:szCs w:val="28"/>
        </w:rPr>
        <w:t>изготовлении собственными силами</w:t>
      </w:r>
      <w:r>
        <w:rPr>
          <w:sz w:val="28"/>
          <w:szCs w:val="28"/>
        </w:rPr>
        <w:t>:</w:t>
      </w:r>
      <w:r w:rsidRPr="00F21258">
        <w:rPr>
          <w:sz w:val="28"/>
          <w:szCs w:val="28"/>
        </w:rPr>
        <w:t xml:space="preserve"> </w:t>
      </w:r>
      <w:r>
        <w:rPr>
          <w:sz w:val="28"/>
          <w:szCs w:val="28"/>
        </w:rPr>
        <w:t>П</w:t>
      </w:r>
      <w:r w:rsidRPr="004326F8">
        <w:rPr>
          <w:sz w:val="28"/>
          <w:szCs w:val="28"/>
        </w:rPr>
        <w:t xml:space="preserve">риходный ордер </w:t>
      </w:r>
      <w:hyperlink r:id="rId101" w:history="1">
        <w:r w:rsidRPr="004326F8">
          <w:rPr>
            <w:sz w:val="28"/>
            <w:szCs w:val="28"/>
          </w:rPr>
          <w:t>(ф. 0504207)</w:t>
        </w:r>
      </w:hyperlink>
      <w:r>
        <w:rPr>
          <w:sz w:val="28"/>
          <w:szCs w:val="28"/>
        </w:rPr>
        <w:t>;</w:t>
      </w:r>
      <w:r w:rsidRPr="00D448B2">
        <w:rPr>
          <w:sz w:val="28"/>
          <w:szCs w:val="28"/>
        </w:rPr>
        <w:t xml:space="preserve"> </w:t>
      </w:r>
      <w:r>
        <w:rPr>
          <w:sz w:val="28"/>
          <w:szCs w:val="28"/>
        </w:rPr>
        <w:t>Бухгалтерская с</w:t>
      </w:r>
      <w:r w:rsidRPr="00F21258">
        <w:rPr>
          <w:sz w:val="28"/>
          <w:szCs w:val="28"/>
        </w:rPr>
        <w:t xml:space="preserve">правка </w:t>
      </w:r>
      <w:r>
        <w:rPr>
          <w:sz w:val="28"/>
          <w:szCs w:val="28"/>
        </w:rPr>
        <w:t xml:space="preserve"> (ф.</w:t>
      </w:r>
      <w:r w:rsidRPr="00F21258">
        <w:rPr>
          <w:sz w:val="28"/>
          <w:szCs w:val="28"/>
        </w:rPr>
        <w:t>504833</w:t>
      </w:r>
      <w:r>
        <w:rPr>
          <w:sz w:val="28"/>
          <w:szCs w:val="28"/>
        </w:rPr>
        <w:t>);</w:t>
      </w:r>
      <w:r w:rsidRPr="00AB095A">
        <w:rPr>
          <w:bCs/>
          <w:sz w:val="28"/>
          <w:szCs w:val="28"/>
        </w:rPr>
        <w:t xml:space="preserve"> </w:t>
      </w:r>
      <w:r>
        <w:rPr>
          <w:bCs/>
          <w:sz w:val="28"/>
          <w:szCs w:val="28"/>
        </w:rPr>
        <w:t>договор</w:t>
      </w:r>
      <w:r w:rsidRPr="00863207">
        <w:rPr>
          <w:bCs/>
          <w:sz w:val="28"/>
          <w:szCs w:val="28"/>
        </w:rPr>
        <w:t xml:space="preserve"> </w:t>
      </w:r>
      <w:r>
        <w:rPr>
          <w:bCs/>
          <w:sz w:val="28"/>
          <w:szCs w:val="28"/>
        </w:rPr>
        <w:t xml:space="preserve"> и акт приема-передачи;</w:t>
      </w:r>
    </w:p>
    <w:p w:rsidR="006D6DD1" w:rsidRPr="00473665" w:rsidRDefault="006D6DD1" w:rsidP="006D6DD1">
      <w:pPr>
        <w:pStyle w:val="ab"/>
        <w:spacing w:before="0" w:after="0"/>
        <w:ind w:left="851" w:firstLine="0"/>
        <w:jc w:val="both"/>
        <w:rPr>
          <w:sz w:val="28"/>
          <w:szCs w:val="28"/>
        </w:rPr>
      </w:pPr>
    </w:p>
    <w:p w:rsidR="006D6DD1" w:rsidRDefault="006D6DD1" w:rsidP="00DE2098">
      <w:pPr>
        <w:pStyle w:val="ab"/>
        <w:numPr>
          <w:ilvl w:val="0"/>
          <w:numId w:val="12"/>
        </w:numPr>
        <w:spacing w:before="0" w:after="0"/>
        <w:ind w:left="851" w:firstLine="0"/>
        <w:jc w:val="both"/>
        <w:rPr>
          <w:sz w:val="28"/>
          <w:szCs w:val="28"/>
        </w:rPr>
      </w:pPr>
      <w:r>
        <w:rPr>
          <w:sz w:val="28"/>
          <w:szCs w:val="28"/>
        </w:rPr>
        <w:t>При б</w:t>
      </w:r>
      <w:r w:rsidRPr="00165CA0">
        <w:rPr>
          <w:sz w:val="28"/>
          <w:szCs w:val="28"/>
        </w:rPr>
        <w:t>езвозмездн</w:t>
      </w:r>
      <w:r>
        <w:rPr>
          <w:sz w:val="28"/>
          <w:szCs w:val="28"/>
        </w:rPr>
        <w:t>ом получении</w:t>
      </w:r>
      <w:r w:rsidRPr="00165CA0">
        <w:rPr>
          <w:sz w:val="28"/>
          <w:szCs w:val="28"/>
        </w:rPr>
        <w:t xml:space="preserve"> </w:t>
      </w:r>
      <w:r>
        <w:rPr>
          <w:sz w:val="28"/>
          <w:szCs w:val="28"/>
        </w:rPr>
        <w:t>материальных запасов</w:t>
      </w:r>
      <w:r w:rsidRPr="00165CA0">
        <w:rPr>
          <w:sz w:val="28"/>
          <w:szCs w:val="28"/>
        </w:rPr>
        <w:t xml:space="preserve"> от организаций, не относящихся к сектору государственного управления и организациям государственного сектора (юридические</w:t>
      </w:r>
      <w:r>
        <w:rPr>
          <w:sz w:val="28"/>
          <w:szCs w:val="28"/>
        </w:rPr>
        <w:t xml:space="preserve"> лица и ИП и  физические  лица</w:t>
      </w:r>
      <w:r w:rsidRPr="00C030AC">
        <w:rPr>
          <w:sz w:val="28"/>
          <w:szCs w:val="28"/>
        </w:rPr>
        <w:t xml:space="preserve"> </w:t>
      </w:r>
      <w:r>
        <w:rPr>
          <w:sz w:val="28"/>
          <w:szCs w:val="28"/>
        </w:rPr>
        <w:t xml:space="preserve">и </w:t>
      </w:r>
      <w:proofErr w:type="spellStart"/>
      <w:r>
        <w:rPr>
          <w:sz w:val="28"/>
          <w:szCs w:val="28"/>
        </w:rPr>
        <w:t>пр</w:t>
      </w:r>
      <w:proofErr w:type="spellEnd"/>
      <w:r>
        <w:rPr>
          <w:sz w:val="28"/>
          <w:szCs w:val="28"/>
        </w:rPr>
        <w:t>):</w:t>
      </w:r>
      <w:r w:rsidRPr="00165CA0">
        <w:rPr>
          <w:sz w:val="28"/>
          <w:szCs w:val="28"/>
        </w:rPr>
        <w:t xml:space="preserve"> Приходны</w:t>
      </w:r>
      <w:r>
        <w:rPr>
          <w:sz w:val="28"/>
          <w:szCs w:val="28"/>
        </w:rPr>
        <w:t>й ордер</w:t>
      </w:r>
      <w:r w:rsidRPr="00165CA0">
        <w:rPr>
          <w:sz w:val="28"/>
          <w:szCs w:val="28"/>
        </w:rPr>
        <w:t xml:space="preserve"> </w:t>
      </w:r>
      <w:hyperlink r:id="rId102" w:history="1">
        <w:r w:rsidRPr="00165CA0">
          <w:rPr>
            <w:sz w:val="28"/>
            <w:szCs w:val="28"/>
          </w:rPr>
          <w:t>(ф. 0504207)</w:t>
        </w:r>
      </w:hyperlink>
      <w:r>
        <w:rPr>
          <w:sz w:val="28"/>
          <w:szCs w:val="28"/>
        </w:rPr>
        <w:t xml:space="preserve">; </w:t>
      </w:r>
      <w:r>
        <w:rPr>
          <w:bCs/>
          <w:sz w:val="28"/>
          <w:szCs w:val="28"/>
        </w:rPr>
        <w:t>договор</w:t>
      </w:r>
      <w:r w:rsidRPr="00863207">
        <w:rPr>
          <w:bCs/>
          <w:sz w:val="28"/>
          <w:szCs w:val="28"/>
        </w:rPr>
        <w:t xml:space="preserve"> </w:t>
      </w:r>
      <w:r>
        <w:rPr>
          <w:bCs/>
          <w:sz w:val="28"/>
          <w:szCs w:val="28"/>
        </w:rPr>
        <w:t xml:space="preserve"> и акт приема-передачи.</w:t>
      </w:r>
    </w:p>
    <w:p w:rsidR="006D6DD1" w:rsidRDefault="006D6DD1" w:rsidP="006D6DD1">
      <w:pPr>
        <w:pStyle w:val="2"/>
        <w:numPr>
          <w:ilvl w:val="0"/>
          <w:numId w:val="0"/>
        </w:numPr>
        <w:spacing w:before="0" w:after="0"/>
        <w:ind w:firstLine="482"/>
        <w:rPr>
          <w:sz w:val="28"/>
          <w:szCs w:val="28"/>
        </w:rPr>
      </w:pPr>
    </w:p>
    <w:p w:rsidR="006D6DD1" w:rsidRPr="00165CA0" w:rsidRDefault="006D6DD1" w:rsidP="006D6DD1">
      <w:pPr>
        <w:pStyle w:val="aff0"/>
        <w:shd w:val="clear" w:color="auto" w:fill="FFFFFF"/>
        <w:spacing w:before="0" w:beforeAutospacing="0" w:after="0" w:afterAutospacing="0" w:line="276" w:lineRule="auto"/>
        <w:ind w:firstLine="851"/>
        <w:jc w:val="both"/>
        <w:rPr>
          <w:bCs/>
          <w:sz w:val="28"/>
          <w:szCs w:val="28"/>
        </w:rPr>
      </w:pPr>
      <w:r>
        <w:rPr>
          <w:bCs/>
          <w:sz w:val="28"/>
          <w:szCs w:val="28"/>
        </w:rPr>
        <w:t xml:space="preserve">Оценка материальных </w:t>
      </w:r>
      <w:r w:rsidRPr="00165CA0">
        <w:rPr>
          <w:bCs/>
          <w:sz w:val="28"/>
          <w:szCs w:val="28"/>
        </w:rPr>
        <w:t>запасов при их выбытии осуществляется следующими способами:</w:t>
      </w:r>
    </w:p>
    <w:p w:rsidR="006D6DD1" w:rsidRPr="00165CA0" w:rsidRDefault="006D6DD1" w:rsidP="006D6DD1">
      <w:pPr>
        <w:pStyle w:val="aff0"/>
        <w:shd w:val="clear" w:color="auto" w:fill="FFFFFF"/>
        <w:spacing w:before="0" w:beforeAutospacing="0" w:after="0" w:afterAutospacing="0" w:line="276" w:lineRule="auto"/>
        <w:ind w:firstLine="851"/>
        <w:jc w:val="both"/>
        <w:rPr>
          <w:bCs/>
          <w:sz w:val="28"/>
          <w:szCs w:val="28"/>
        </w:rPr>
      </w:pPr>
      <w:r>
        <w:rPr>
          <w:bCs/>
          <w:sz w:val="28"/>
          <w:szCs w:val="28"/>
        </w:rPr>
        <w:t>-</w:t>
      </w:r>
      <w:r w:rsidRPr="00165CA0">
        <w:rPr>
          <w:bCs/>
          <w:sz w:val="28"/>
          <w:szCs w:val="28"/>
        </w:rPr>
        <w:t> по средней фактической стоимости </w:t>
      </w:r>
      <w:r>
        <w:rPr>
          <w:bCs/>
          <w:sz w:val="28"/>
          <w:szCs w:val="28"/>
        </w:rPr>
        <w:t>– учет</w:t>
      </w:r>
      <w:r w:rsidRPr="00C40650">
        <w:rPr>
          <w:bCs/>
          <w:sz w:val="28"/>
          <w:szCs w:val="28"/>
        </w:rPr>
        <w:t xml:space="preserve"> на счете 010532 000 </w:t>
      </w:r>
      <w:r>
        <w:rPr>
          <w:bCs/>
          <w:sz w:val="28"/>
          <w:szCs w:val="28"/>
        </w:rPr>
        <w:t>«</w:t>
      </w:r>
      <w:r w:rsidRPr="00C40650">
        <w:rPr>
          <w:bCs/>
          <w:sz w:val="28"/>
          <w:szCs w:val="28"/>
        </w:rPr>
        <w:t>Продукты питания</w:t>
      </w:r>
      <w:r>
        <w:rPr>
          <w:bCs/>
          <w:sz w:val="28"/>
          <w:szCs w:val="28"/>
        </w:rPr>
        <w:t>»</w:t>
      </w:r>
      <w:ins w:id="61" w:author="Unknown">
        <w:r w:rsidRPr="00165CA0">
          <w:rPr>
            <w:bCs/>
            <w:sz w:val="28"/>
            <w:szCs w:val="28"/>
          </w:rPr>
          <w:t>;</w:t>
        </w:r>
      </w:ins>
    </w:p>
    <w:p w:rsidR="006D6DD1" w:rsidRDefault="006D6DD1" w:rsidP="006D6DD1">
      <w:pPr>
        <w:pStyle w:val="aff0"/>
        <w:shd w:val="clear" w:color="auto" w:fill="FFFFFF"/>
        <w:spacing w:before="0" w:beforeAutospacing="0" w:after="0" w:afterAutospacing="0" w:line="276" w:lineRule="auto"/>
        <w:ind w:firstLine="851"/>
        <w:jc w:val="both"/>
        <w:rPr>
          <w:bCs/>
          <w:sz w:val="28"/>
          <w:szCs w:val="28"/>
        </w:rPr>
      </w:pPr>
      <w:r w:rsidRPr="00165CA0">
        <w:rPr>
          <w:bCs/>
          <w:sz w:val="28"/>
          <w:szCs w:val="28"/>
        </w:rPr>
        <w:t>-по фактической стоимости каждой единицы</w:t>
      </w:r>
      <w:r>
        <w:rPr>
          <w:bCs/>
          <w:sz w:val="28"/>
          <w:szCs w:val="28"/>
        </w:rPr>
        <w:t xml:space="preserve"> – </w:t>
      </w:r>
      <w:r w:rsidRPr="00165CA0">
        <w:rPr>
          <w:bCs/>
          <w:sz w:val="28"/>
          <w:szCs w:val="28"/>
        </w:rPr>
        <w:t>остальные группы материалов.</w:t>
      </w:r>
    </w:p>
    <w:p w:rsidR="006D6DD1" w:rsidRPr="00165CA0" w:rsidRDefault="006D6DD1" w:rsidP="006D6DD1">
      <w:pPr>
        <w:pStyle w:val="aff0"/>
        <w:shd w:val="clear" w:color="auto" w:fill="FFFFFF"/>
        <w:spacing w:before="0" w:beforeAutospacing="0" w:after="0" w:afterAutospacing="0" w:line="276" w:lineRule="auto"/>
        <w:ind w:firstLine="851"/>
        <w:jc w:val="both"/>
        <w:rPr>
          <w:bCs/>
          <w:sz w:val="28"/>
          <w:szCs w:val="28"/>
        </w:rPr>
      </w:pPr>
      <w:r>
        <w:rPr>
          <w:bCs/>
          <w:sz w:val="28"/>
          <w:szCs w:val="28"/>
        </w:rPr>
        <w:lastRenderedPageBreak/>
        <w:t xml:space="preserve">При приобретении товаров (продукты питания, лекарственные средства и пр.) в целях предоставления мер социальной поддержки гражданам использовать для отражения в учете счет </w:t>
      </w:r>
      <w:r w:rsidRPr="00C40650">
        <w:rPr>
          <w:bCs/>
          <w:sz w:val="28"/>
          <w:szCs w:val="28"/>
        </w:rPr>
        <w:t xml:space="preserve">0 302 34 000 </w:t>
      </w:r>
      <w:r>
        <w:rPr>
          <w:bCs/>
          <w:sz w:val="28"/>
          <w:szCs w:val="28"/>
        </w:rPr>
        <w:t>«</w:t>
      </w:r>
      <w:r w:rsidRPr="00C40650">
        <w:rPr>
          <w:bCs/>
          <w:sz w:val="28"/>
          <w:szCs w:val="28"/>
        </w:rPr>
        <w:t>Расчеты по приобретению материальных запасов</w:t>
      </w:r>
      <w:r>
        <w:rPr>
          <w:bCs/>
          <w:sz w:val="28"/>
          <w:szCs w:val="28"/>
        </w:rPr>
        <w:t xml:space="preserve">» (КВР 323). </w:t>
      </w:r>
    </w:p>
    <w:p w:rsidR="006D6DD1" w:rsidRPr="00E11E1C" w:rsidRDefault="006D6DD1" w:rsidP="006D6DD1">
      <w:pPr>
        <w:pStyle w:val="aff0"/>
        <w:shd w:val="clear" w:color="auto" w:fill="FFFFFF"/>
        <w:spacing w:before="0" w:beforeAutospacing="0" w:after="0" w:afterAutospacing="0" w:line="276" w:lineRule="auto"/>
        <w:ind w:firstLine="851"/>
        <w:jc w:val="both"/>
        <w:rPr>
          <w:bCs/>
          <w:sz w:val="28"/>
          <w:szCs w:val="28"/>
        </w:rPr>
      </w:pPr>
      <w:r w:rsidRPr="00E11E1C">
        <w:rPr>
          <w:bCs/>
          <w:sz w:val="28"/>
          <w:szCs w:val="28"/>
        </w:rPr>
        <w:t xml:space="preserve">Нормы расхода ГСМ утверждаются в виде отдельного документа на основании </w:t>
      </w:r>
      <w:hyperlink r:id="rId103" w:history="1">
        <w:r w:rsidRPr="00E11E1C">
          <w:rPr>
            <w:bCs/>
            <w:sz w:val="28"/>
            <w:szCs w:val="28"/>
          </w:rPr>
          <w:t>Методических рекомендаций</w:t>
        </w:r>
      </w:hyperlink>
      <w:r w:rsidRPr="00E11E1C">
        <w:rPr>
          <w:bCs/>
          <w:sz w:val="28"/>
          <w:szCs w:val="28"/>
        </w:rPr>
        <w:t xml:space="preserve"> № АМ-23-р.</w:t>
      </w:r>
      <w:bookmarkEnd w:id="60"/>
    </w:p>
    <w:p w:rsidR="006D6DD1" w:rsidRPr="00165CA0" w:rsidRDefault="006D6DD1" w:rsidP="006D6DD1">
      <w:pPr>
        <w:pStyle w:val="2"/>
        <w:numPr>
          <w:ilvl w:val="0"/>
          <w:numId w:val="0"/>
        </w:numPr>
        <w:spacing w:before="0" w:after="0"/>
        <w:ind w:firstLine="851"/>
        <w:rPr>
          <w:sz w:val="28"/>
          <w:szCs w:val="28"/>
        </w:rPr>
      </w:pPr>
      <w:bookmarkStart w:id="62" w:name="_ref_1-d4ce37df336b4c"/>
      <w:r w:rsidRPr="00165CA0">
        <w:rPr>
          <w:sz w:val="28"/>
          <w:szCs w:val="28"/>
        </w:rPr>
        <w:t xml:space="preserve">При отсутствии распоряжения региональных (местных) органов власти период применения зимней надбавки к нормам расхода ГСМ соответствует периоду, установленному в </w:t>
      </w:r>
      <w:hyperlink r:id="rId104" w:history="1">
        <w:r w:rsidRPr="0026590F">
          <w:rPr>
            <w:sz w:val="28"/>
            <w:szCs w:val="28"/>
          </w:rPr>
          <w:t>Методических рекомендациях</w:t>
        </w:r>
      </w:hyperlink>
      <w:r w:rsidRPr="00165CA0">
        <w:rPr>
          <w:sz w:val="28"/>
          <w:szCs w:val="28"/>
        </w:rPr>
        <w:t xml:space="preserve"> № АМ-23-р.</w:t>
      </w:r>
      <w:bookmarkEnd w:id="62"/>
    </w:p>
    <w:p w:rsidR="006D6DD1" w:rsidRDefault="006D6DD1" w:rsidP="006D6DD1">
      <w:pPr>
        <w:autoSpaceDE w:val="0"/>
        <w:autoSpaceDN w:val="0"/>
        <w:adjustRightInd w:val="0"/>
        <w:spacing w:before="0" w:after="0"/>
        <w:ind w:firstLine="851"/>
        <w:rPr>
          <w:sz w:val="28"/>
          <w:szCs w:val="28"/>
        </w:rPr>
      </w:pPr>
      <w:r w:rsidRPr="0026590F">
        <w:rPr>
          <w:bCs/>
          <w:sz w:val="28"/>
          <w:szCs w:val="28"/>
        </w:rPr>
        <w:t>В случае отсутствия марки автомобиля</w:t>
      </w:r>
      <w:r w:rsidRPr="00165CA0">
        <w:rPr>
          <w:sz w:val="28"/>
          <w:szCs w:val="28"/>
        </w:rPr>
        <w:t xml:space="preserve"> с соответствующими характеристиками в вышеуказанном распоряжении нормы списания ГСМ определяются по расчету специализированной организации, до получения указанного расчета - приказом </w:t>
      </w:r>
      <w:r>
        <w:rPr>
          <w:sz w:val="28"/>
          <w:szCs w:val="28"/>
        </w:rPr>
        <w:t>руководителя</w:t>
      </w:r>
      <w:r w:rsidRPr="00165CA0">
        <w:rPr>
          <w:sz w:val="28"/>
          <w:szCs w:val="28"/>
        </w:rPr>
        <w:t xml:space="preserve"> на основании технической характеристики автомобиля и заключения комиссии</w:t>
      </w:r>
      <w:r w:rsidRPr="0026590F">
        <w:rPr>
          <w:sz w:val="28"/>
        </w:rPr>
        <w:t xml:space="preserve"> </w:t>
      </w:r>
      <w:r>
        <w:rPr>
          <w:sz w:val="28"/>
        </w:rPr>
        <w:t>по поступлению и выбытию активов.</w:t>
      </w:r>
    </w:p>
    <w:p w:rsidR="006D6DD1" w:rsidRPr="006F6CA8" w:rsidRDefault="006D6DD1" w:rsidP="006D6DD1">
      <w:pPr>
        <w:autoSpaceDE w:val="0"/>
        <w:autoSpaceDN w:val="0"/>
        <w:adjustRightInd w:val="0"/>
        <w:spacing w:before="0" w:after="0"/>
        <w:ind w:firstLine="851"/>
        <w:rPr>
          <w:sz w:val="28"/>
          <w:szCs w:val="28"/>
        </w:rPr>
      </w:pPr>
      <w:r w:rsidRPr="006F6CA8">
        <w:rPr>
          <w:sz w:val="28"/>
          <w:szCs w:val="28"/>
        </w:rPr>
        <w:t xml:space="preserve">Передача материальных запасов подрядчику для изготовления (создания) объектов нефинансовых активов осуществляется по накладной на отпуск материалов (материальных ценностей) на сторону </w:t>
      </w:r>
      <w:hyperlink r:id="rId105" w:history="1">
        <w:r w:rsidRPr="006F6CA8">
          <w:rPr>
            <w:sz w:val="28"/>
            <w:szCs w:val="28"/>
          </w:rPr>
          <w:t>(ф. 0504205)</w:t>
        </w:r>
      </w:hyperlink>
      <w:r>
        <w:rPr>
          <w:sz w:val="28"/>
          <w:szCs w:val="28"/>
        </w:rPr>
        <w:t>.</w:t>
      </w:r>
    </w:p>
    <w:p w:rsidR="006D6DD1" w:rsidRPr="00165CA0" w:rsidRDefault="006D6DD1" w:rsidP="006D6DD1">
      <w:pPr>
        <w:pStyle w:val="2"/>
        <w:numPr>
          <w:ilvl w:val="0"/>
          <w:numId w:val="0"/>
        </w:numPr>
        <w:spacing w:before="0" w:after="0"/>
        <w:ind w:firstLine="851"/>
        <w:rPr>
          <w:sz w:val="28"/>
          <w:szCs w:val="28"/>
        </w:rPr>
      </w:pPr>
      <w:bookmarkStart w:id="63" w:name="_ref_1-2706e9ad788947"/>
      <w:r w:rsidRPr="00165CA0">
        <w:rPr>
          <w:sz w:val="28"/>
          <w:szCs w:val="28"/>
        </w:rPr>
        <w:t>Выдача запасных частей и хозяйственных материалов</w:t>
      </w:r>
      <w:r>
        <w:rPr>
          <w:sz w:val="28"/>
          <w:szCs w:val="28"/>
        </w:rPr>
        <w:t>:</w:t>
      </w:r>
    </w:p>
    <w:p w:rsidR="006D6DD1" w:rsidRPr="00165CA0" w:rsidRDefault="006D6DD1" w:rsidP="00DE2098">
      <w:pPr>
        <w:pStyle w:val="aff0"/>
        <w:numPr>
          <w:ilvl w:val="0"/>
          <w:numId w:val="9"/>
        </w:numPr>
        <w:spacing w:before="0" w:beforeAutospacing="0" w:after="0" w:afterAutospacing="0" w:line="276" w:lineRule="auto"/>
        <w:ind w:left="0" w:firstLine="851"/>
        <w:jc w:val="both"/>
        <w:rPr>
          <w:bCs/>
          <w:sz w:val="28"/>
          <w:szCs w:val="28"/>
        </w:rPr>
      </w:pPr>
      <w:r w:rsidRPr="00165CA0">
        <w:rPr>
          <w:bCs/>
          <w:sz w:val="28"/>
          <w:szCs w:val="28"/>
        </w:rPr>
        <w:t xml:space="preserve">на </w:t>
      </w:r>
      <w:proofErr w:type="gramStart"/>
      <w:r w:rsidRPr="00165CA0">
        <w:rPr>
          <w:bCs/>
          <w:sz w:val="28"/>
          <w:szCs w:val="28"/>
        </w:rPr>
        <w:t>текущую  деятельность</w:t>
      </w:r>
      <w:proofErr w:type="gramEnd"/>
      <w:r w:rsidRPr="00165CA0">
        <w:rPr>
          <w:bCs/>
          <w:sz w:val="28"/>
          <w:szCs w:val="28"/>
        </w:rPr>
        <w:t>, в том числе по нормам  учреждени</w:t>
      </w:r>
      <w:r w:rsidR="0010207C">
        <w:rPr>
          <w:bCs/>
          <w:sz w:val="28"/>
          <w:szCs w:val="28"/>
        </w:rPr>
        <w:t>я (канцелярские принадлежности</w:t>
      </w:r>
      <w:r w:rsidRPr="00165CA0">
        <w:rPr>
          <w:bCs/>
          <w:sz w:val="28"/>
          <w:szCs w:val="28"/>
        </w:rPr>
        <w:t>, уборки помещений и т.д.)</w:t>
      </w:r>
    </w:p>
    <w:p w:rsidR="006D6DD1" w:rsidRPr="00165CA0" w:rsidRDefault="006D6DD1" w:rsidP="00DE2098">
      <w:pPr>
        <w:pStyle w:val="aff0"/>
        <w:numPr>
          <w:ilvl w:val="0"/>
          <w:numId w:val="9"/>
        </w:numPr>
        <w:spacing w:before="0" w:beforeAutospacing="0" w:after="0" w:afterAutospacing="0" w:line="276" w:lineRule="auto"/>
        <w:ind w:left="0" w:firstLine="851"/>
        <w:jc w:val="both"/>
        <w:rPr>
          <w:bCs/>
          <w:sz w:val="28"/>
          <w:szCs w:val="28"/>
        </w:rPr>
      </w:pPr>
      <w:r w:rsidRPr="00165CA0">
        <w:rPr>
          <w:bCs/>
          <w:sz w:val="28"/>
          <w:szCs w:val="28"/>
        </w:rPr>
        <w:t>предметов снабжения  и расходных хозяйственных материалов для замены использованных при эксплуатации имущества  (запчасти на оргтехнику и автомобили, замена лампочек, розеток, стартеров, и т.д.)</w:t>
      </w:r>
      <w:r w:rsidRPr="00F8243B">
        <w:rPr>
          <w:sz w:val="28"/>
          <w:szCs w:val="28"/>
        </w:rPr>
        <w:t xml:space="preserve"> </w:t>
      </w:r>
      <w:r w:rsidRPr="00165CA0">
        <w:rPr>
          <w:sz w:val="28"/>
          <w:szCs w:val="28"/>
        </w:rPr>
        <w:t>оформляется Ведомостью выдачи материальных ценностей на нужды учреждения (</w:t>
      </w:r>
      <w:hyperlink r:id="rId106" w:history="1">
        <w:r w:rsidRPr="00165CA0">
          <w:rPr>
            <w:sz w:val="28"/>
            <w:szCs w:val="28"/>
          </w:rPr>
          <w:t>ф. 0504210</w:t>
        </w:r>
      </w:hyperlink>
      <w:r w:rsidRPr="00165CA0">
        <w:rPr>
          <w:sz w:val="28"/>
          <w:szCs w:val="28"/>
        </w:rPr>
        <w:t>), которая не явля</w:t>
      </w:r>
      <w:r>
        <w:rPr>
          <w:sz w:val="28"/>
          <w:szCs w:val="28"/>
        </w:rPr>
        <w:t>ется основанием для их списания.</w:t>
      </w:r>
    </w:p>
    <w:bookmarkEnd w:id="63"/>
    <w:p w:rsidR="006D6DD1" w:rsidRDefault="006D6DD1" w:rsidP="006D6DD1">
      <w:pPr>
        <w:tabs>
          <w:tab w:val="left" w:pos="993"/>
        </w:tabs>
        <w:spacing w:before="0" w:after="0"/>
        <w:ind w:firstLine="851"/>
        <w:rPr>
          <w:bCs/>
          <w:sz w:val="28"/>
          <w:szCs w:val="28"/>
        </w:rPr>
      </w:pPr>
      <w:r w:rsidRPr="00165CA0">
        <w:rPr>
          <w:bCs/>
          <w:sz w:val="28"/>
          <w:szCs w:val="28"/>
        </w:rPr>
        <w:tab/>
        <w:t>На основании всех Ведомостей выдачи материальных ценностей на нужды учреждения (</w:t>
      </w:r>
      <w:hyperlink r:id="rId107" w:history="1">
        <w:r w:rsidRPr="00165CA0">
          <w:rPr>
            <w:bCs/>
            <w:sz w:val="28"/>
            <w:szCs w:val="28"/>
          </w:rPr>
          <w:t>ф. 0504210</w:t>
        </w:r>
      </w:hyperlink>
      <w:r w:rsidRPr="00165CA0">
        <w:rPr>
          <w:bCs/>
          <w:sz w:val="28"/>
          <w:szCs w:val="28"/>
        </w:rPr>
        <w:t xml:space="preserve">) за расчетный период составляется акт на списание материальных запасов </w:t>
      </w:r>
      <w:hyperlink r:id="rId108" w:history="1">
        <w:r w:rsidRPr="00165CA0">
          <w:rPr>
            <w:bCs/>
            <w:sz w:val="28"/>
            <w:szCs w:val="28"/>
          </w:rPr>
          <w:t>(ф. 0504230)</w:t>
        </w:r>
      </w:hyperlink>
      <w:r w:rsidRPr="00165CA0">
        <w:rPr>
          <w:bCs/>
          <w:sz w:val="28"/>
          <w:szCs w:val="28"/>
        </w:rPr>
        <w:t>, что является основанием для списания материальных запасов.</w:t>
      </w:r>
    </w:p>
    <w:p w:rsidR="006D6DD1" w:rsidRPr="00165CA0" w:rsidRDefault="006D6DD1" w:rsidP="006D6DD1">
      <w:pPr>
        <w:tabs>
          <w:tab w:val="left" w:pos="993"/>
        </w:tabs>
        <w:spacing w:before="0" w:after="0"/>
        <w:ind w:firstLine="851"/>
        <w:rPr>
          <w:bCs/>
          <w:sz w:val="28"/>
          <w:szCs w:val="28"/>
        </w:rPr>
      </w:pPr>
    </w:p>
    <w:p w:rsidR="006D6DD1" w:rsidRDefault="006D6DD1" w:rsidP="006D6DD1">
      <w:pPr>
        <w:pStyle w:val="1"/>
        <w:spacing w:before="0" w:after="0"/>
        <w:ind w:firstLine="851"/>
        <w:rPr>
          <w:sz w:val="28"/>
        </w:rPr>
      </w:pPr>
      <w:bookmarkStart w:id="64" w:name="_ref_1-c612af5079154e"/>
      <w:r w:rsidRPr="00165CA0">
        <w:rPr>
          <w:sz w:val="28"/>
        </w:rPr>
        <w:t>Денежные средства, денежные эквиваленты и денежные документы</w:t>
      </w:r>
      <w:bookmarkEnd w:id="64"/>
    </w:p>
    <w:p w:rsidR="006D6DD1" w:rsidRPr="005379F1" w:rsidRDefault="006D6DD1" w:rsidP="006D6DD1"/>
    <w:p w:rsidR="006D6DD1" w:rsidRPr="00165CA0" w:rsidRDefault="006D6DD1" w:rsidP="006D6DD1">
      <w:pPr>
        <w:pStyle w:val="2"/>
        <w:numPr>
          <w:ilvl w:val="0"/>
          <w:numId w:val="0"/>
        </w:numPr>
        <w:spacing w:before="0" w:after="0"/>
        <w:ind w:firstLine="851"/>
        <w:rPr>
          <w:sz w:val="28"/>
          <w:szCs w:val="28"/>
        </w:rPr>
      </w:pPr>
      <w:bookmarkStart w:id="65" w:name="_ref_1-adc525be85af40"/>
      <w:r w:rsidRPr="00F8243B">
        <w:rPr>
          <w:sz w:val="28"/>
          <w:szCs w:val="28"/>
        </w:rPr>
        <w:t xml:space="preserve">Учет денежных средств осуществляется в соответствии с требованиями, установленными </w:t>
      </w:r>
      <w:hyperlink r:id="rId109" w:history="1">
        <w:r w:rsidRPr="00F8243B">
          <w:rPr>
            <w:rStyle w:val="afd"/>
            <w:sz w:val="28"/>
            <w:szCs w:val="28"/>
          </w:rPr>
          <w:t>Порядком</w:t>
        </w:r>
      </w:hyperlink>
      <w:r w:rsidRPr="00F8243B">
        <w:rPr>
          <w:sz w:val="28"/>
          <w:szCs w:val="28"/>
        </w:rPr>
        <w:t xml:space="preserve"> ведения кассовых операций</w:t>
      </w:r>
      <w:bookmarkEnd w:id="65"/>
      <w:r>
        <w:rPr>
          <w:sz w:val="28"/>
          <w:szCs w:val="28"/>
        </w:rPr>
        <w:t xml:space="preserve"> на основании </w:t>
      </w:r>
      <w:r w:rsidRPr="00F8243B">
        <w:rPr>
          <w:sz w:val="28"/>
          <w:szCs w:val="28"/>
        </w:rPr>
        <w:t>Указани</w:t>
      </w:r>
      <w:r>
        <w:rPr>
          <w:sz w:val="28"/>
          <w:szCs w:val="28"/>
        </w:rPr>
        <w:t>й</w:t>
      </w:r>
      <w:r w:rsidRPr="00F8243B">
        <w:rPr>
          <w:sz w:val="28"/>
          <w:szCs w:val="28"/>
        </w:rPr>
        <w:t xml:space="preserve"> Банк</w:t>
      </w:r>
      <w:r>
        <w:rPr>
          <w:sz w:val="28"/>
          <w:szCs w:val="28"/>
        </w:rPr>
        <w:t>а России от 11.03.2014 N 3210-У.</w:t>
      </w:r>
    </w:p>
    <w:p w:rsidR="006D6DD1" w:rsidRPr="00165CA0" w:rsidRDefault="006D6DD1" w:rsidP="006D6DD1">
      <w:pPr>
        <w:pStyle w:val="2"/>
        <w:numPr>
          <w:ilvl w:val="0"/>
          <w:numId w:val="0"/>
        </w:numPr>
        <w:spacing w:before="0" w:after="0"/>
        <w:ind w:firstLine="851"/>
        <w:rPr>
          <w:sz w:val="28"/>
          <w:szCs w:val="28"/>
        </w:rPr>
      </w:pPr>
      <w:bookmarkStart w:id="66" w:name="_ref_1-384b1b908cdf44"/>
      <w:r w:rsidRPr="00165CA0">
        <w:rPr>
          <w:sz w:val="28"/>
          <w:szCs w:val="28"/>
        </w:rPr>
        <w:lastRenderedPageBreak/>
        <w:t xml:space="preserve">Кассовая книга </w:t>
      </w:r>
      <w:hyperlink r:id="rId110" w:history="1">
        <w:r w:rsidRPr="00165CA0">
          <w:rPr>
            <w:rStyle w:val="afd"/>
            <w:sz w:val="28"/>
            <w:szCs w:val="28"/>
          </w:rPr>
          <w:t>(ф. 0504514)</w:t>
        </w:r>
      </w:hyperlink>
      <w:r w:rsidRPr="00165CA0">
        <w:rPr>
          <w:sz w:val="28"/>
          <w:szCs w:val="28"/>
        </w:rPr>
        <w:t xml:space="preserve"> оформляется на бумажном носителе с применением компьютерной программы </w:t>
      </w:r>
      <w:bookmarkEnd w:id="66"/>
      <w:r w:rsidRPr="00165CA0">
        <w:rPr>
          <w:sz w:val="28"/>
          <w:szCs w:val="28"/>
        </w:rPr>
        <w:t xml:space="preserve"> 1С «Предприятие».</w:t>
      </w:r>
    </w:p>
    <w:p w:rsidR="006D6DD1" w:rsidRPr="00165CA0" w:rsidRDefault="006D6DD1" w:rsidP="006D6DD1">
      <w:pPr>
        <w:spacing w:before="0" w:after="0"/>
        <w:ind w:firstLine="851"/>
        <w:rPr>
          <w:sz w:val="28"/>
          <w:szCs w:val="28"/>
        </w:rPr>
      </w:pPr>
      <w:r w:rsidRPr="00165CA0">
        <w:rPr>
          <w:sz w:val="28"/>
          <w:szCs w:val="28"/>
        </w:rPr>
        <w:t>Лимит кассы устанавливается отдельным приказом руководителя с приложением расчета. Расчет самостоятельно производится учреждением в соответствии с действующими нормативными правовыми актами Центрального Банка РФ, регулирующими порядок ведения кассовых операций</w:t>
      </w:r>
      <w:r w:rsidRPr="00165CA0">
        <w:rPr>
          <w:i/>
          <w:sz w:val="28"/>
          <w:szCs w:val="28"/>
        </w:rPr>
        <w:t>.</w:t>
      </w:r>
    </w:p>
    <w:p w:rsidR="006D6DD1" w:rsidRDefault="006D6DD1" w:rsidP="006D6DD1">
      <w:pPr>
        <w:pStyle w:val="2"/>
        <w:numPr>
          <w:ilvl w:val="0"/>
          <w:numId w:val="0"/>
        </w:numPr>
        <w:spacing w:before="0" w:after="0"/>
        <w:ind w:firstLine="851"/>
        <w:rPr>
          <w:sz w:val="28"/>
          <w:szCs w:val="28"/>
        </w:rPr>
      </w:pPr>
      <w:bookmarkStart w:id="67" w:name="_ref_1-400fb103444645"/>
      <w:r w:rsidRPr="00165CA0">
        <w:rPr>
          <w:sz w:val="28"/>
          <w:szCs w:val="28"/>
        </w:rPr>
        <w:t>Денежные документы принимаются в кассу и учитываются по первоначальной стоимости, сформированной в объеме фактических затрат, с учетом всех налогов, в том числе возмещаемых.</w:t>
      </w:r>
      <w:bookmarkEnd w:id="67"/>
    </w:p>
    <w:p w:rsidR="006D6DD1" w:rsidRPr="005379F1" w:rsidRDefault="006D6DD1" w:rsidP="006D6DD1"/>
    <w:p w:rsidR="006D6DD1" w:rsidRDefault="006D6DD1" w:rsidP="006D6DD1">
      <w:pPr>
        <w:pStyle w:val="1"/>
        <w:spacing w:before="0" w:after="0"/>
        <w:ind w:firstLine="851"/>
        <w:rPr>
          <w:sz w:val="28"/>
        </w:rPr>
      </w:pPr>
      <w:bookmarkStart w:id="68" w:name="_ref_1-93a61eb9412e4e"/>
      <w:r w:rsidRPr="00165CA0">
        <w:rPr>
          <w:sz w:val="28"/>
        </w:rPr>
        <w:t>Кредиты, займы (ссуды)</w:t>
      </w:r>
      <w:bookmarkEnd w:id="68"/>
    </w:p>
    <w:p w:rsidR="006D6DD1" w:rsidRPr="005379F1" w:rsidRDefault="006D6DD1" w:rsidP="006D6DD1"/>
    <w:p w:rsidR="006D6DD1" w:rsidRPr="00165CA0" w:rsidRDefault="006D6DD1" w:rsidP="006D6DD1">
      <w:pPr>
        <w:pStyle w:val="2"/>
        <w:numPr>
          <w:ilvl w:val="0"/>
          <w:numId w:val="0"/>
        </w:numPr>
        <w:spacing w:before="0" w:after="0"/>
        <w:ind w:firstLine="851"/>
        <w:rPr>
          <w:sz w:val="28"/>
          <w:szCs w:val="28"/>
        </w:rPr>
      </w:pPr>
      <w:bookmarkStart w:id="69" w:name="_ref_1-53e01057b7444e"/>
      <w:r w:rsidRPr="00165CA0">
        <w:rPr>
          <w:sz w:val="28"/>
          <w:szCs w:val="28"/>
        </w:rPr>
        <w:t>Кредиты, займы (ссуды) признаются краткосрочными, если они имеют срок погашения не более 12 месяцев после отчетной даты или классифицируются таковыми в соответствии с нормативными правовыми актами.</w:t>
      </w:r>
      <w:bookmarkEnd w:id="69"/>
    </w:p>
    <w:p w:rsidR="006D6DD1" w:rsidRPr="00165CA0" w:rsidRDefault="006D6DD1" w:rsidP="005A7A28">
      <w:pPr>
        <w:pStyle w:val="2"/>
        <w:numPr>
          <w:ilvl w:val="0"/>
          <w:numId w:val="0"/>
        </w:numPr>
        <w:spacing w:before="0" w:after="0"/>
        <w:ind w:firstLine="851"/>
        <w:rPr>
          <w:sz w:val="28"/>
          <w:szCs w:val="28"/>
        </w:rPr>
      </w:pPr>
      <w:bookmarkStart w:id="70" w:name="_ref_1-a42a601195b843"/>
      <w:r w:rsidRPr="00165CA0">
        <w:rPr>
          <w:sz w:val="28"/>
          <w:szCs w:val="28"/>
        </w:rPr>
        <w:t>Кредиты, займы (ссуды), которые не относятся к краткосрочным, классифицируются как долгосрочные.</w:t>
      </w:r>
      <w:bookmarkEnd w:id="70"/>
    </w:p>
    <w:p w:rsidR="006D6DD1" w:rsidRDefault="006D6DD1" w:rsidP="006D6DD1">
      <w:pPr>
        <w:pStyle w:val="ab"/>
        <w:widowControl w:val="0"/>
        <w:tabs>
          <w:tab w:val="left" w:pos="1799"/>
        </w:tabs>
        <w:autoSpaceDE w:val="0"/>
        <w:autoSpaceDN w:val="0"/>
        <w:spacing w:before="0" w:after="0"/>
        <w:ind w:right="162" w:firstLine="851"/>
        <w:contextualSpacing w:val="0"/>
        <w:jc w:val="both"/>
        <w:rPr>
          <w:sz w:val="28"/>
        </w:rPr>
      </w:pPr>
      <w:bookmarkStart w:id="71" w:name="_ref_1-8fd5a8c2a3d04f"/>
    </w:p>
    <w:p w:rsidR="006D6DD1" w:rsidRPr="00E824BC" w:rsidRDefault="005A7A28" w:rsidP="006D6DD1">
      <w:pPr>
        <w:pStyle w:val="1"/>
        <w:keepNext w:val="0"/>
        <w:keepLines w:val="0"/>
        <w:widowControl w:val="0"/>
        <w:numPr>
          <w:ilvl w:val="0"/>
          <w:numId w:val="0"/>
        </w:numPr>
        <w:tabs>
          <w:tab w:val="left" w:pos="1199"/>
        </w:tabs>
        <w:autoSpaceDE w:val="0"/>
        <w:autoSpaceDN w:val="0"/>
        <w:spacing w:before="0" w:after="0" w:line="240" w:lineRule="auto"/>
        <w:ind w:right="650"/>
        <w:rPr>
          <w:sz w:val="28"/>
        </w:rPr>
      </w:pPr>
      <w:r>
        <w:rPr>
          <w:sz w:val="28"/>
        </w:rPr>
        <w:t>8</w:t>
      </w:r>
      <w:r w:rsidR="006D6DD1">
        <w:rPr>
          <w:sz w:val="28"/>
        </w:rPr>
        <w:t>.</w:t>
      </w:r>
      <w:r w:rsidR="006D6DD1" w:rsidRPr="00E824BC">
        <w:rPr>
          <w:sz w:val="28"/>
        </w:rPr>
        <w:t>Операции по межбюджетным трансфертам, грантам, субсидиям на оказание государственных услуг, субсидиям на иные цели</w:t>
      </w:r>
    </w:p>
    <w:p w:rsidR="006D6DD1" w:rsidRPr="00E824BC" w:rsidRDefault="006D6DD1" w:rsidP="006D6DD1">
      <w:pPr>
        <w:pStyle w:val="aff1"/>
        <w:spacing w:before="5"/>
        <w:jc w:val="center"/>
        <w:rPr>
          <w:b/>
          <w:bCs/>
          <w:lang w:eastAsia="ru-RU"/>
        </w:rPr>
      </w:pPr>
    </w:p>
    <w:p w:rsidR="006D6DD1" w:rsidRPr="00603D89" w:rsidRDefault="006D6DD1" w:rsidP="006D6DD1">
      <w:pPr>
        <w:widowControl w:val="0"/>
        <w:tabs>
          <w:tab w:val="left" w:pos="1588"/>
        </w:tabs>
        <w:autoSpaceDE w:val="0"/>
        <w:autoSpaceDN w:val="0"/>
        <w:spacing w:before="0" w:after="0"/>
        <w:ind w:right="161" w:firstLine="851"/>
        <w:rPr>
          <w:sz w:val="28"/>
        </w:rPr>
      </w:pPr>
      <w:r w:rsidRPr="00603D89">
        <w:rPr>
          <w:sz w:val="28"/>
        </w:rPr>
        <w:t>Субсидии</w:t>
      </w:r>
      <w:r w:rsidRPr="00603D89">
        <w:rPr>
          <w:spacing w:val="71"/>
          <w:sz w:val="28"/>
        </w:rPr>
        <w:t xml:space="preserve"> </w:t>
      </w:r>
      <w:r w:rsidRPr="00603D89">
        <w:rPr>
          <w:sz w:val="28"/>
        </w:rPr>
        <w:t>на</w:t>
      </w:r>
      <w:r w:rsidRPr="00603D89">
        <w:rPr>
          <w:spacing w:val="71"/>
          <w:sz w:val="28"/>
        </w:rPr>
        <w:t xml:space="preserve"> </w:t>
      </w:r>
      <w:r w:rsidRPr="00603D89">
        <w:rPr>
          <w:sz w:val="28"/>
        </w:rPr>
        <w:t xml:space="preserve">выполнение </w:t>
      </w:r>
      <w:r w:rsidR="005A7A28">
        <w:rPr>
          <w:sz w:val="28"/>
        </w:rPr>
        <w:t>муниципального</w:t>
      </w:r>
      <w:r w:rsidRPr="00603D89">
        <w:rPr>
          <w:sz w:val="28"/>
        </w:rPr>
        <w:t xml:space="preserve"> задания, субсидии</w:t>
      </w:r>
      <w:r w:rsidRPr="00603D89">
        <w:rPr>
          <w:spacing w:val="1"/>
          <w:sz w:val="28"/>
        </w:rPr>
        <w:t xml:space="preserve"> </w:t>
      </w:r>
      <w:r w:rsidRPr="00603D89">
        <w:rPr>
          <w:sz w:val="28"/>
        </w:rPr>
        <w:t>на</w:t>
      </w:r>
      <w:r w:rsidRPr="00603D89">
        <w:rPr>
          <w:spacing w:val="60"/>
          <w:sz w:val="28"/>
        </w:rPr>
        <w:t xml:space="preserve"> </w:t>
      </w:r>
      <w:r w:rsidRPr="00603D89">
        <w:rPr>
          <w:sz w:val="28"/>
        </w:rPr>
        <w:t>иные</w:t>
      </w:r>
      <w:r w:rsidRPr="00603D89">
        <w:rPr>
          <w:spacing w:val="129"/>
          <w:sz w:val="28"/>
        </w:rPr>
        <w:t xml:space="preserve"> </w:t>
      </w:r>
      <w:r w:rsidRPr="00603D89">
        <w:rPr>
          <w:sz w:val="28"/>
        </w:rPr>
        <w:t>цели,</w:t>
      </w:r>
      <w:r w:rsidRPr="00603D89">
        <w:rPr>
          <w:spacing w:val="129"/>
          <w:sz w:val="28"/>
        </w:rPr>
        <w:t xml:space="preserve"> </w:t>
      </w:r>
      <w:r w:rsidRPr="00603D89">
        <w:rPr>
          <w:sz w:val="28"/>
        </w:rPr>
        <w:t>межбюджетные</w:t>
      </w:r>
      <w:r w:rsidRPr="00603D89">
        <w:rPr>
          <w:spacing w:val="127"/>
          <w:sz w:val="28"/>
        </w:rPr>
        <w:t xml:space="preserve"> </w:t>
      </w:r>
      <w:r w:rsidRPr="00603D89">
        <w:rPr>
          <w:sz w:val="28"/>
        </w:rPr>
        <w:t>трансферты,</w:t>
      </w:r>
      <w:r w:rsidRPr="00603D89">
        <w:rPr>
          <w:spacing w:val="128"/>
          <w:sz w:val="28"/>
        </w:rPr>
        <w:t xml:space="preserve"> </w:t>
      </w:r>
      <w:r w:rsidRPr="00603D89">
        <w:rPr>
          <w:sz w:val="28"/>
        </w:rPr>
        <w:t>гранты</w:t>
      </w:r>
      <w:r w:rsidRPr="00603D89">
        <w:rPr>
          <w:spacing w:val="128"/>
          <w:sz w:val="28"/>
        </w:rPr>
        <w:t xml:space="preserve"> </w:t>
      </w:r>
      <w:r w:rsidRPr="00603D89">
        <w:rPr>
          <w:sz w:val="28"/>
        </w:rPr>
        <w:t>подлежат</w:t>
      </w:r>
      <w:r w:rsidRPr="00603D89">
        <w:rPr>
          <w:spacing w:val="126"/>
          <w:sz w:val="28"/>
        </w:rPr>
        <w:t xml:space="preserve"> </w:t>
      </w:r>
      <w:r w:rsidRPr="00603D89">
        <w:rPr>
          <w:sz w:val="28"/>
        </w:rPr>
        <w:t>отражению</w:t>
      </w:r>
      <w:r>
        <w:rPr>
          <w:sz w:val="28"/>
        </w:rPr>
        <w:t xml:space="preserve"> </w:t>
      </w:r>
      <w:r w:rsidRPr="00603D89">
        <w:rPr>
          <w:spacing w:val="-68"/>
          <w:sz w:val="28"/>
        </w:rPr>
        <w:t xml:space="preserve"> </w:t>
      </w:r>
      <w:r>
        <w:rPr>
          <w:spacing w:val="-68"/>
          <w:sz w:val="28"/>
        </w:rPr>
        <w:t xml:space="preserve">    </w:t>
      </w:r>
      <w:r w:rsidRPr="00603D89">
        <w:rPr>
          <w:sz w:val="28"/>
        </w:rPr>
        <w:t>в качестве доходов будущих периодов на основании заключенных</w:t>
      </w:r>
      <w:r w:rsidRPr="00603D89">
        <w:rPr>
          <w:spacing w:val="1"/>
          <w:sz w:val="28"/>
        </w:rPr>
        <w:t xml:space="preserve"> </w:t>
      </w:r>
      <w:r w:rsidRPr="00603D89">
        <w:rPr>
          <w:sz w:val="28"/>
        </w:rPr>
        <w:t>соглашений</w:t>
      </w:r>
      <w:r w:rsidRPr="00603D89">
        <w:rPr>
          <w:spacing w:val="1"/>
          <w:sz w:val="28"/>
        </w:rPr>
        <w:t xml:space="preserve"> </w:t>
      </w:r>
      <w:r w:rsidRPr="00603D89">
        <w:rPr>
          <w:sz w:val="28"/>
        </w:rPr>
        <w:t>или</w:t>
      </w:r>
      <w:r w:rsidRPr="00603D89">
        <w:rPr>
          <w:spacing w:val="1"/>
          <w:sz w:val="28"/>
        </w:rPr>
        <w:t xml:space="preserve"> </w:t>
      </w:r>
      <w:r w:rsidRPr="00603D89">
        <w:rPr>
          <w:sz w:val="28"/>
        </w:rPr>
        <w:t>Реестра</w:t>
      </w:r>
      <w:r w:rsidRPr="00603D89">
        <w:rPr>
          <w:spacing w:val="1"/>
          <w:sz w:val="28"/>
        </w:rPr>
        <w:t xml:space="preserve"> </w:t>
      </w:r>
      <w:r w:rsidRPr="00603D89">
        <w:rPr>
          <w:sz w:val="28"/>
        </w:rPr>
        <w:t>соглашений</w:t>
      </w:r>
      <w:r w:rsidRPr="00603D89">
        <w:rPr>
          <w:spacing w:val="1"/>
          <w:sz w:val="28"/>
        </w:rPr>
        <w:t xml:space="preserve"> </w:t>
      </w:r>
      <w:r w:rsidRPr="00603D89">
        <w:rPr>
          <w:sz w:val="28"/>
        </w:rPr>
        <w:t>на</w:t>
      </w:r>
      <w:r w:rsidRPr="00603D89">
        <w:rPr>
          <w:spacing w:val="1"/>
          <w:sz w:val="28"/>
        </w:rPr>
        <w:t xml:space="preserve"> </w:t>
      </w:r>
      <w:r w:rsidRPr="00603D89">
        <w:rPr>
          <w:sz w:val="28"/>
        </w:rPr>
        <w:t>предоставление</w:t>
      </w:r>
      <w:r w:rsidRPr="00603D89">
        <w:rPr>
          <w:spacing w:val="-67"/>
          <w:sz w:val="28"/>
        </w:rPr>
        <w:t xml:space="preserve"> </w:t>
      </w:r>
      <w:r w:rsidRPr="00603D89">
        <w:rPr>
          <w:sz w:val="28"/>
        </w:rPr>
        <w:t>субсидий</w:t>
      </w:r>
      <w:r w:rsidRPr="00603D89">
        <w:rPr>
          <w:spacing w:val="-2"/>
          <w:sz w:val="28"/>
        </w:rPr>
        <w:t xml:space="preserve"> </w:t>
      </w:r>
      <w:r w:rsidRPr="00603D89">
        <w:rPr>
          <w:sz w:val="28"/>
        </w:rPr>
        <w:t>(субвенций,</w:t>
      </w:r>
      <w:r w:rsidRPr="00603D89">
        <w:rPr>
          <w:spacing w:val="-2"/>
          <w:sz w:val="28"/>
        </w:rPr>
        <w:t xml:space="preserve"> </w:t>
      </w:r>
      <w:r w:rsidRPr="00603D89">
        <w:rPr>
          <w:sz w:val="28"/>
        </w:rPr>
        <w:t>межбюджетных</w:t>
      </w:r>
      <w:r w:rsidRPr="00603D89">
        <w:rPr>
          <w:spacing w:val="-1"/>
          <w:sz w:val="28"/>
        </w:rPr>
        <w:t xml:space="preserve"> </w:t>
      </w:r>
      <w:r w:rsidRPr="00603D89">
        <w:rPr>
          <w:sz w:val="28"/>
        </w:rPr>
        <w:t>трансфертов)</w:t>
      </w:r>
      <w:r>
        <w:rPr>
          <w:spacing w:val="-2"/>
          <w:sz w:val="28"/>
        </w:rPr>
        <w:t>.</w:t>
      </w:r>
    </w:p>
    <w:p w:rsidR="006D6DD1" w:rsidRPr="00603D89" w:rsidRDefault="006D6DD1" w:rsidP="006D6DD1">
      <w:pPr>
        <w:widowControl w:val="0"/>
        <w:tabs>
          <w:tab w:val="left" w:pos="1475"/>
        </w:tabs>
        <w:autoSpaceDE w:val="0"/>
        <w:autoSpaceDN w:val="0"/>
        <w:spacing w:before="0" w:after="0"/>
        <w:ind w:right="172" w:firstLine="851"/>
        <w:rPr>
          <w:sz w:val="28"/>
        </w:rPr>
      </w:pPr>
      <w:r w:rsidRPr="00603D89">
        <w:rPr>
          <w:sz w:val="28"/>
        </w:rPr>
        <w:t>Изменение</w:t>
      </w:r>
      <w:r w:rsidRPr="00603D89">
        <w:rPr>
          <w:spacing w:val="1"/>
          <w:sz w:val="28"/>
        </w:rPr>
        <w:t xml:space="preserve"> </w:t>
      </w:r>
      <w:r w:rsidRPr="00603D89">
        <w:rPr>
          <w:sz w:val="28"/>
        </w:rPr>
        <w:t>в течение</w:t>
      </w:r>
      <w:r w:rsidRPr="00603D89">
        <w:rPr>
          <w:spacing w:val="70"/>
          <w:sz w:val="28"/>
        </w:rPr>
        <w:t xml:space="preserve"> </w:t>
      </w:r>
      <w:r w:rsidRPr="00603D89">
        <w:rPr>
          <w:sz w:val="28"/>
        </w:rPr>
        <w:t>года показателей</w:t>
      </w:r>
      <w:r w:rsidRPr="00603D89">
        <w:rPr>
          <w:spacing w:val="70"/>
          <w:sz w:val="28"/>
        </w:rPr>
        <w:t xml:space="preserve"> </w:t>
      </w:r>
      <w:r w:rsidRPr="00603D89">
        <w:rPr>
          <w:sz w:val="28"/>
        </w:rPr>
        <w:t>доходов будущих периодов</w:t>
      </w:r>
      <w:r w:rsidRPr="00603D89">
        <w:rPr>
          <w:spacing w:val="1"/>
          <w:sz w:val="28"/>
        </w:rPr>
        <w:t xml:space="preserve"> </w:t>
      </w:r>
      <w:r w:rsidRPr="00603D89">
        <w:rPr>
          <w:sz w:val="28"/>
        </w:rPr>
        <w:t>от</w:t>
      </w:r>
      <w:r w:rsidRPr="00603D89">
        <w:rPr>
          <w:spacing w:val="1"/>
          <w:sz w:val="28"/>
        </w:rPr>
        <w:t xml:space="preserve"> </w:t>
      </w:r>
      <w:r w:rsidRPr="00603D89">
        <w:rPr>
          <w:sz w:val="28"/>
        </w:rPr>
        <w:t>предоставления</w:t>
      </w:r>
      <w:r w:rsidRPr="00603D89">
        <w:rPr>
          <w:spacing w:val="1"/>
          <w:sz w:val="28"/>
        </w:rPr>
        <w:t xml:space="preserve"> </w:t>
      </w:r>
      <w:r w:rsidRPr="00603D89">
        <w:rPr>
          <w:sz w:val="28"/>
        </w:rPr>
        <w:t>субсидий,</w:t>
      </w:r>
      <w:r w:rsidRPr="00603D89">
        <w:rPr>
          <w:spacing w:val="1"/>
          <w:sz w:val="28"/>
        </w:rPr>
        <w:t xml:space="preserve"> </w:t>
      </w:r>
      <w:r w:rsidRPr="00603D89">
        <w:rPr>
          <w:sz w:val="28"/>
        </w:rPr>
        <w:t>межбюджетных</w:t>
      </w:r>
      <w:r w:rsidRPr="00603D89">
        <w:rPr>
          <w:spacing w:val="1"/>
          <w:sz w:val="28"/>
        </w:rPr>
        <w:t xml:space="preserve"> </w:t>
      </w:r>
      <w:r w:rsidRPr="00603D89">
        <w:rPr>
          <w:sz w:val="28"/>
        </w:rPr>
        <w:t>трансфертов,</w:t>
      </w:r>
      <w:r w:rsidRPr="00603D89">
        <w:rPr>
          <w:spacing w:val="1"/>
          <w:sz w:val="28"/>
        </w:rPr>
        <w:t xml:space="preserve"> </w:t>
      </w:r>
      <w:r w:rsidRPr="00603D89">
        <w:rPr>
          <w:sz w:val="28"/>
        </w:rPr>
        <w:t>грантов</w:t>
      </w:r>
      <w:r w:rsidRPr="00603D89">
        <w:rPr>
          <w:spacing w:val="1"/>
          <w:sz w:val="28"/>
        </w:rPr>
        <w:t xml:space="preserve"> </w:t>
      </w:r>
      <w:r w:rsidRPr="00603D89">
        <w:rPr>
          <w:sz w:val="28"/>
        </w:rPr>
        <w:t>(увеличение, уменьшение) отражается в случае заключения дополнительного</w:t>
      </w:r>
      <w:r w:rsidRPr="00603D89">
        <w:rPr>
          <w:spacing w:val="1"/>
          <w:sz w:val="28"/>
        </w:rPr>
        <w:t xml:space="preserve"> </w:t>
      </w:r>
      <w:r w:rsidRPr="00603D89">
        <w:rPr>
          <w:sz w:val="28"/>
        </w:rPr>
        <w:t>соглашения</w:t>
      </w:r>
      <w:r w:rsidRPr="00603D89">
        <w:rPr>
          <w:spacing w:val="-2"/>
          <w:sz w:val="28"/>
        </w:rPr>
        <w:t xml:space="preserve"> </w:t>
      </w:r>
      <w:r w:rsidRPr="00603D89">
        <w:rPr>
          <w:sz w:val="28"/>
        </w:rPr>
        <w:t>на</w:t>
      </w:r>
      <w:r w:rsidRPr="00603D89">
        <w:rPr>
          <w:spacing w:val="-2"/>
          <w:sz w:val="28"/>
        </w:rPr>
        <w:t xml:space="preserve"> </w:t>
      </w:r>
      <w:r w:rsidRPr="00603D89">
        <w:rPr>
          <w:sz w:val="28"/>
        </w:rPr>
        <w:t>сумму</w:t>
      </w:r>
      <w:r w:rsidRPr="00603D89">
        <w:rPr>
          <w:spacing w:val="-2"/>
          <w:sz w:val="28"/>
        </w:rPr>
        <w:t xml:space="preserve"> </w:t>
      </w:r>
      <w:r w:rsidRPr="00603D89">
        <w:rPr>
          <w:sz w:val="28"/>
        </w:rPr>
        <w:t>изменений</w:t>
      </w:r>
      <w:r w:rsidRPr="00603D89">
        <w:rPr>
          <w:spacing w:val="-1"/>
          <w:sz w:val="28"/>
        </w:rPr>
        <w:t xml:space="preserve"> </w:t>
      </w:r>
      <w:r w:rsidRPr="00603D89">
        <w:rPr>
          <w:sz w:val="28"/>
        </w:rPr>
        <w:t>объема</w:t>
      </w:r>
      <w:r w:rsidRPr="00603D89">
        <w:rPr>
          <w:spacing w:val="-4"/>
          <w:sz w:val="28"/>
        </w:rPr>
        <w:t xml:space="preserve"> </w:t>
      </w:r>
      <w:r w:rsidRPr="00603D89">
        <w:rPr>
          <w:sz w:val="28"/>
        </w:rPr>
        <w:t>предоставляемых средств.</w:t>
      </w:r>
    </w:p>
    <w:p w:rsidR="006D6DD1" w:rsidRPr="00603D89" w:rsidRDefault="006D6DD1" w:rsidP="006D6DD1">
      <w:pPr>
        <w:widowControl w:val="0"/>
        <w:tabs>
          <w:tab w:val="left" w:pos="1645"/>
        </w:tabs>
        <w:autoSpaceDE w:val="0"/>
        <w:autoSpaceDN w:val="0"/>
        <w:spacing w:before="1" w:after="0"/>
        <w:ind w:right="175" w:firstLine="851"/>
        <w:rPr>
          <w:sz w:val="28"/>
        </w:rPr>
      </w:pPr>
      <w:r w:rsidRPr="00603D89">
        <w:rPr>
          <w:sz w:val="28"/>
        </w:rPr>
        <w:t>Признание</w:t>
      </w:r>
      <w:r w:rsidRPr="00603D89">
        <w:rPr>
          <w:spacing w:val="1"/>
          <w:sz w:val="28"/>
        </w:rPr>
        <w:t xml:space="preserve"> </w:t>
      </w:r>
      <w:r w:rsidRPr="00603D89">
        <w:rPr>
          <w:sz w:val="28"/>
        </w:rPr>
        <w:t>доходов</w:t>
      </w:r>
      <w:r w:rsidRPr="00603D89">
        <w:rPr>
          <w:spacing w:val="1"/>
          <w:sz w:val="28"/>
        </w:rPr>
        <w:t xml:space="preserve"> </w:t>
      </w:r>
      <w:r w:rsidRPr="00603D89">
        <w:rPr>
          <w:sz w:val="28"/>
        </w:rPr>
        <w:t>будущих</w:t>
      </w:r>
      <w:r w:rsidRPr="00603D89">
        <w:rPr>
          <w:spacing w:val="1"/>
          <w:sz w:val="28"/>
        </w:rPr>
        <w:t xml:space="preserve"> </w:t>
      </w:r>
      <w:r w:rsidRPr="00603D89">
        <w:rPr>
          <w:sz w:val="28"/>
        </w:rPr>
        <w:t>периодов</w:t>
      </w:r>
      <w:r w:rsidRPr="00603D89">
        <w:rPr>
          <w:spacing w:val="1"/>
          <w:sz w:val="28"/>
        </w:rPr>
        <w:t xml:space="preserve"> </w:t>
      </w:r>
      <w:r w:rsidRPr="00603D89">
        <w:rPr>
          <w:sz w:val="28"/>
        </w:rPr>
        <w:t>доходами</w:t>
      </w:r>
      <w:r w:rsidRPr="00603D89">
        <w:rPr>
          <w:spacing w:val="1"/>
          <w:sz w:val="28"/>
        </w:rPr>
        <w:t xml:space="preserve"> </w:t>
      </w:r>
      <w:r w:rsidRPr="00603D89">
        <w:rPr>
          <w:sz w:val="28"/>
        </w:rPr>
        <w:t>текущего</w:t>
      </w:r>
      <w:r w:rsidRPr="00603D89">
        <w:rPr>
          <w:spacing w:val="1"/>
          <w:sz w:val="28"/>
        </w:rPr>
        <w:t xml:space="preserve"> </w:t>
      </w:r>
      <w:r w:rsidRPr="00603D89">
        <w:rPr>
          <w:sz w:val="28"/>
        </w:rPr>
        <w:t>финансового</w:t>
      </w:r>
      <w:r w:rsidRPr="00603D89">
        <w:rPr>
          <w:spacing w:val="-1"/>
          <w:sz w:val="28"/>
        </w:rPr>
        <w:t xml:space="preserve"> </w:t>
      </w:r>
      <w:r w:rsidRPr="00603D89">
        <w:rPr>
          <w:sz w:val="28"/>
        </w:rPr>
        <w:t>года</w:t>
      </w:r>
      <w:r w:rsidRPr="00603D89">
        <w:rPr>
          <w:spacing w:val="-3"/>
          <w:sz w:val="28"/>
        </w:rPr>
        <w:t xml:space="preserve"> </w:t>
      </w:r>
      <w:r w:rsidRPr="00603D89">
        <w:rPr>
          <w:sz w:val="28"/>
        </w:rPr>
        <w:t>осуществляется</w:t>
      </w:r>
      <w:r w:rsidRPr="00603D89">
        <w:rPr>
          <w:spacing w:val="-1"/>
          <w:sz w:val="28"/>
        </w:rPr>
        <w:t xml:space="preserve"> </w:t>
      </w:r>
      <w:r w:rsidRPr="00603D89">
        <w:rPr>
          <w:sz w:val="28"/>
        </w:rPr>
        <w:t>на</w:t>
      </w:r>
      <w:r w:rsidRPr="00603D89">
        <w:rPr>
          <w:spacing w:val="-2"/>
          <w:sz w:val="28"/>
        </w:rPr>
        <w:t xml:space="preserve"> </w:t>
      </w:r>
      <w:r w:rsidRPr="00603D89">
        <w:rPr>
          <w:sz w:val="28"/>
        </w:rPr>
        <w:t>основании:</w:t>
      </w:r>
    </w:p>
    <w:p w:rsidR="006D6DD1" w:rsidRPr="00603D89" w:rsidRDefault="006D6DD1" w:rsidP="00DE2098">
      <w:pPr>
        <w:pStyle w:val="ab"/>
        <w:widowControl w:val="0"/>
        <w:numPr>
          <w:ilvl w:val="1"/>
          <w:numId w:val="5"/>
        </w:numPr>
        <w:tabs>
          <w:tab w:val="left" w:pos="1141"/>
        </w:tabs>
        <w:autoSpaceDE w:val="0"/>
        <w:autoSpaceDN w:val="0"/>
        <w:spacing w:before="0" w:after="0"/>
        <w:ind w:left="1140" w:hanging="212"/>
        <w:contextualSpacing w:val="0"/>
        <w:jc w:val="both"/>
        <w:rPr>
          <w:sz w:val="28"/>
        </w:rPr>
      </w:pPr>
      <w:r w:rsidRPr="00603D89">
        <w:rPr>
          <w:sz w:val="28"/>
        </w:rPr>
        <w:t>отчета</w:t>
      </w:r>
      <w:r w:rsidRPr="00603D89">
        <w:rPr>
          <w:spacing w:val="-5"/>
          <w:sz w:val="28"/>
        </w:rPr>
        <w:t xml:space="preserve"> </w:t>
      </w:r>
      <w:r w:rsidRPr="00603D89">
        <w:rPr>
          <w:sz w:val="28"/>
        </w:rPr>
        <w:t>о</w:t>
      </w:r>
      <w:r w:rsidRPr="00603D89">
        <w:rPr>
          <w:spacing w:val="-3"/>
          <w:sz w:val="28"/>
        </w:rPr>
        <w:t xml:space="preserve"> </w:t>
      </w:r>
      <w:r w:rsidRPr="00603D89">
        <w:rPr>
          <w:sz w:val="28"/>
        </w:rPr>
        <w:t>выполнении</w:t>
      </w:r>
      <w:r w:rsidRPr="00603D89">
        <w:rPr>
          <w:spacing w:val="-3"/>
          <w:sz w:val="28"/>
        </w:rPr>
        <w:t xml:space="preserve"> </w:t>
      </w:r>
      <w:r w:rsidRPr="00603D89">
        <w:rPr>
          <w:sz w:val="28"/>
        </w:rPr>
        <w:t>государственного</w:t>
      </w:r>
      <w:r w:rsidRPr="00603D89">
        <w:rPr>
          <w:spacing w:val="-3"/>
          <w:sz w:val="28"/>
        </w:rPr>
        <w:t xml:space="preserve"> </w:t>
      </w:r>
      <w:r w:rsidRPr="00603D89">
        <w:rPr>
          <w:sz w:val="28"/>
        </w:rPr>
        <w:t>задания;</w:t>
      </w:r>
    </w:p>
    <w:p w:rsidR="006D6DD1" w:rsidRPr="00603D89" w:rsidRDefault="006D6DD1" w:rsidP="00DE2098">
      <w:pPr>
        <w:pStyle w:val="ab"/>
        <w:widowControl w:val="0"/>
        <w:numPr>
          <w:ilvl w:val="1"/>
          <w:numId w:val="5"/>
        </w:numPr>
        <w:tabs>
          <w:tab w:val="left" w:pos="1182"/>
        </w:tabs>
        <w:autoSpaceDE w:val="0"/>
        <w:autoSpaceDN w:val="0"/>
        <w:spacing w:before="0" w:after="0"/>
        <w:ind w:right="162" w:firstLine="722"/>
        <w:contextualSpacing w:val="0"/>
        <w:jc w:val="both"/>
        <w:rPr>
          <w:sz w:val="28"/>
        </w:rPr>
      </w:pPr>
      <w:r w:rsidRPr="00603D89">
        <w:rPr>
          <w:sz w:val="28"/>
        </w:rPr>
        <w:t>отчета о выполнении условий предоставления субсидии на иные цели,</w:t>
      </w:r>
      <w:r w:rsidRPr="00603D89">
        <w:rPr>
          <w:spacing w:val="1"/>
          <w:sz w:val="28"/>
        </w:rPr>
        <w:t xml:space="preserve"> </w:t>
      </w:r>
      <w:r w:rsidRPr="00603D89">
        <w:rPr>
          <w:sz w:val="28"/>
        </w:rPr>
        <w:t>субсидии на осуществление капитальных вложений, подтверждающего объем</w:t>
      </w:r>
      <w:r w:rsidRPr="00603D89">
        <w:rPr>
          <w:spacing w:val="1"/>
          <w:sz w:val="28"/>
        </w:rPr>
        <w:t xml:space="preserve"> </w:t>
      </w:r>
      <w:r w:rsidRPr="00603D89">
        <w:rPr>
          <w:sz w:val="28"/>
        </w:rPr>
        <w:t>принятых</w:t>
      </w:r>
      <w:r w:rsidRPr="00603D89">
        <w:rPr>
          <w:spacing w:val="-1"/>
          <w:sz w:val="28"/>
        </w:rPr>
        <w:t xml:space="preserve"> </w:t>
      </w:r>
      <w:r w:rsidRPr="00603D89">
        <w:rPr>
          <w:sz w:val="28"/>
        </w:rPr>
        <w:t>и</w:t>
      </w:r>
      <w:r w:rsidRPr="00603D89">
        <w:rPr>
          <w:spacing w:val="-3"/>
          <w:sz w:val="28"/>
        </w:rPr>
        <w:t xml:space="preserve"> </w:t>
      </w:r>
      <w:r w:rsidRPr="00603D89">
        <w:rPr>
          <w:sz w:val="28"/>
        </w:rPr>
        <w:t>исполненных</w:t>
      </w:r>
      <w:r w:rsidRPr="00603D89">
        <w:rPr>
          <w:spacing w:val="-2"/>
          <w:sz w:val="28"/>
        </w:rPr>
        <w:t xml:space="preserve"> </w:t>
      </w:r>
      <w:r w:rsidRPr="00603D89">
        <w:rPr>
          <w:sz w:val="28"/>
        </w:rPr>
        <w:t>обязательств;</w:t>
      </w:r>
    </w:p>
    <w:p w:rsidR="006D6DD1" w:rsidRPr="00603D89" w:rsidRDefault="006D6DD1" w:rsidP="00DE2098">
      <w:pPr>
        <w:pStyle w:val="ab"/>
        <w:widowControl w:val="0"/>
        <w:numPr>
          <w:ilvl w:val="1"/>
          <w:numId w:val="5"/>
        </w:numPr>
        <w:tabs>
          <w:tab w:val="left" w:pos="1213"/>
        </w:tabs>
        <w:autoSpaceDE w:val="0"/>
        <w:autoSpaceDN w:val="0"/>
        <w:spacing w:before="3" w:after="0"/>
        <w:ind w:right="162" w:firstLine="722"/>
        <w:contextualSpacing w:val="0"/>
        <w:jc w:val="both"/>
        <w:rPr>
          <w:sz w:val="28"/>
        </w:rPr>
      </w:pPr>
      <w:r w:rsidRPr="00603D89">
        <w:rPr>
          <w:sz w:val="28"/>
        </w:rPr>
        <w:lastRenderedPageBreak/>
        <w:t>Извещения (ф. 0504805)</w:t>
      </w:r>
      <w:r>
        <w:rPr>
          <w:sz w:val="28"/>
        </w:rPr>
        <w:t>.</w:t>
      </w:r>
    </w:p>
    <w:p w:rsidR="006D6DD1" w:rsidRDefault="006D6DD1" w:rsidP="006D6DD1">
      <w:pPr>
        <w:pStyle w:val="aff1"/>
        <w:spacing w:before="11"/>
        <w:rPr>
          <w:i/>
          <w:sz w:val="27"/>
        </w:rPr>
      </w:pPr>
    </w:p>
    <w:p w:rsidR="006D6DD1" w:rsidRDefault="006D6DD1" w:rsidP="006D6DD1">
      <w:pPr>
        <w:pStyle w:val="aff1"/>
        <w:spacing w:before="3"/>
        <w:rPr>
          <w:i/>
        </w:rPr>
      </w:pPr>
    </w:p>
    <w:p w:rsidR="006D6DD1" w:rsidRDefault="006D6DD1" w:rsidP="006D6DD1">
      <w:pPr>
        <w:pStyle w:val="1"/>
        <w:numPr>
          <w:ilvl w:val="0"/>
          <w:numId w:val="0"/>
        </w:numPr>
        <w:spacing w:before="0" w:after="0"/>
        <w:rPr>
          <w:sz w:val="28"/>
        </w:rPr>
      </w:pPr>
      <w:r>
        <w:rPr>
          <w:sz w:val="28"/>
        </w:rPr>
        <w:t>10.</w:t>
      </w:r>
      <w:r w:rsidRPr="00165CA0">
        <w:rPr>
          <w:sz w:val="28"/>
        </w:rPr>
        <w:t>Расчеты с дебиторами и кредиторами</w:t>
      </w:r>
      <w:bookmarkEnd w:id="71"/>
    </w:p>
    <w:p w:rsidR="006D6DD1" w:rsidRPr="005379F1" w:rsidRDefault="006D6DD1" w:rsidP="006D6DD1"/>
    <w:p w:rsidR="006D6DD1" w:rsidRPr="00165CA0" w:rsidRDefault="006D6DD1" w:rsidP="006D6DD1">
      <w:pPr>
        <w:pStyle w:val="2"/>
        <w:numPr>
          <w:ilvl w:val="0"/>
          <w:numId w:val="0"/>
        </w:numPr>
        <w:spacing w:before="0" w:after="0"/>
        <w:ind w:firstLine="851"/>
        <w:rPr>
          <w:sz w:val="28"/>
          <w:szCs w:val="28"/>
        </w:rPr>
      </w:pPr>
      <w:bookmarkStart w:id="72" w:name="_ref_1-2469639581744d"/>
      <w:r w:rsidRPr="00165CA0">
        <w:rPr>
          <w:sz w:val="28"/>
          <w:szCs w:val="28"/>
        </w:rPr>
        <w:t>Сумма ущерба от недостач (хищений) материальных ценностей определяется исходя из текущей оценочной стоимости, устанавливаемой комиссией по поступлению и выбытию активов.</w:t>
      </w:r>
      <w:bookmarkEnd w:id="72"/>
    </w:p>
    <w:p w:rsidR="006D6DD1" w:rsidRPr="00165CA0" w:rsidRDefault="006D6DD1" w:rsidP="006D6DD1">
      <w:pPr>
        <w:pStyle w:val="2"/>
        <w:numPr>
          <w:ilvl w:val="0"/>
          <w:numId w:val="0"/>
        </w:numPr>
        <w:spacing w:before="0" w:after="0"/>
        <w:ind w:firstLine="851"/>
        <w:rPr>
          <w:sz w:val="28"/>
          <w:szCs w:val="28"/>
        </w:rPr>
      </w:pPr>
      <w:bookmarkStart w:id="73" w:name="_ref_1-137a66bb71a84b"/>
      <w:r w:rsidRPr="00165CA0">
        <w:rPr>
          <w:sz w:val="28"/>
          <w:szCs w:val="28"/>
        </w:rPr>
        <w:t xml:space="preserve">Задолженность дебиторов по штрафам, пеням, иным санкциям, предусмотренным контрактом (договором, соглашением), который заключен согласно </w:t>
      </w:r>
      <w:r w:rsidRPr="004B0FB1">
        <w:rPr>
          <w:sz w:val="28"/>
          <w:szCs w:val="28"/>
        </w:rPr>
        <w:t>Федеральн</w:t>
      </w:r>
      <w:r>
        <w:rPr>
          <w:sz w:val="28"/>
          <w:szCs w:val="28"/>
        </w:rPr>
        <w:t>ому</w:t>
      </w:r>
      <w:r w:rsidRPr="004B0FB1">
        <w:rPr>
          <w:sz w:val="28"/>
          <w:szCs w:val="28"/>
        </w:rPr>
        <w:t xml:space="preserve"> закон</w:t>
      </w:r>
      <w:r>
        <w:rPr>
          <w:sz w:val="28"/>
          <w:szCs w:val="28"/>
        </w:rPr>
        <w:t>у</w:t>
      </w:r>
      <w:r w:rsidRPr="004B0FB1">
        <w:rPr>
          <w:sz w:val="28"/>
          <w:szCs w:val="28"/>
        </w:rPr>
        <w:t xml:space="preserve"> от 05.04.2013 N 44-ФЗ </w:t>
      </w:r>
      <w:r>
        <w:rPr>
          <w:sz w:val="28"/>
          <w:szCs w:val="28"/>
        </w:rPr>
        <w:t>«</w:t>
      </w:r>
      <w:r w:rsidRPr="004B0FB1">
        <w:rPr>
          <w:sz w:val="28"/>
          <w:szCs w:val="28"/>
        </w:rPr>
        <w:t>О контрактной системе в сфере закупок товаров, работ, услуг для обеспечения государственных и муниципальных нужд</w:t>
      </w:r>
      <w:r>
        <w:rPr>
          <w:sz w:val="28"/>
          <w:szCs w:val="28"/>
        </w:rPr>
        <w:t>»</w:t>
      </w:r>
      <w:r w:rsidRPr="00165CA0">
        <w:rPr>
          <w:sz w:val="28"/>
          <w:szCs w:val="28"/>
        </w:rPr>
        <w:t xml:space="preserve">, отражается в </w:t>
      </w:r>
      <w:r>
        <w:rPr>
          <w:sz w:val="28"/>
          <w:szCs w:val="28"/>
        </w:rPr>
        <w:t xml:space="preserve">бюджетном (бухгалтерском) </w:t>
      </w:r>
      <w:r w:rsidRPr="00236A21">
        <w:rPr>
          <w:sz w:val="28"/>
          <w:szCs w:val="28"/>
        </w:rPr>
        <w:t>учет</w:t>
      </w:r>
      <w:r>
        <w:rPr>
          <w:sz w:val="28"/>
          <w:szCs w:val="28"/>
        </w:rPr>
        <w:t>е</w:t>
      </w:r>
      <w:r w:rsidRPr="00165CA0">
        <w:rPr>
          <w:sz w:val="28"/>
          <w:szCs w:val="28"/>
        </w:rPr>
        <w:t xml:space="preserve"> на дату возникновения права соответствующего требования по контракту (договору, соглашению) на основании бухгалтерской справки и с приложением обоснованного расчета. При этом пени начисляются на конец каждого месяца и (или) на дату прекращения оснований для их дальнейшего начисления. </w:t>
      </w:r>
      <w:bookmarkEnd w:id="73"/>
    </w:p>
    <w:p w:rsidR="006D6DD1" w:rsidRPr="00165CA0" w:rsidRDefault="006D6DD1" w:rsidP="006D6DD1">
      <w:pPr>
        <w:spacing w:before="0" w:after="0"/>
        <w:ind w:firstLine="851"/>
        <w:rPr>
          <w:sz w:val="28"/>
          <w:szCs w:val="28"/>
        </w:rPr>
      </w:pPr>
      <w:r w:rsidRPr="00165CA0">
        <w:rPr>
          <w:sz w:val="28"/>
          <w:szCs w:val="28"/>
        </w:rPr>
        <w:t>В случае если контрагент не согласен с предъявленным требованием, оспариваемая задолженность отражается в составе доходов будущих периодов. По факту определения судом размера соответствующих платежей на основании вступившего в силу судебного акта данная сумма со счета учета доходов будущих периодов относится на доходы текущего периода, а разница списывается на уменьшение ранее отраженной дебиторской задолженности.</w:t>
      </w:r>
    </w:p>
    <w:p w:rsidR="006D6DD1" w:rsidRPr="00EB3DDD" w:rsidRDefault="006D6DD1" w:rsidP="006D6DD1">
      <w:pPr>
        <w:pStyle w:val="2"/>
        <w:numPr>
          <w:ilvl w:val="0"/>
          <w:numId w:val="0"/>
        </w:numPr>
        <w:spacing w:before="0" w:after="0"/>
        <w:ind w:firstLine="851"/>
        <w:rPr>
          <w:bCs w:val="0"/>
          <w:sz w:val="28"/>
          <w:szCs w:val="28"/>
        </w:rPr>
      </w:pPr>
      <w:bookmarkStart w:id="74" w:name="_ref_1-12e5f21d92a542"/>
      <w:r w:rsidRPr="00165CA0">
        <w:rPr>
          <w:sz w:val="28"/>
          <w:szCs w:val="28"/>
        </w:rPr>
        <w:t xml:space="preserve">Задолженность дебиторов по предъявленным к ним штрафам, пеням, иным </w:t>
      </w:r>
      <w:r w:rsidRPr="00EB3DDD">
        <w:rPr>
          <w:bCs w:val="0"/>
          <w:sz w:val="28"/>
          <w:szCs w:val="28"/>
        </w:rPr>
        <w:t>санкциям по договорам, заключенным не в рамках контрактной системы, отражается в учете в момент выставления требований об уплате штрафов, пеней или в момент вступления в законную силу решения суда об их взыскании.</w:t>
      </w:r>
      <w:bookmarkEnd w:id="74"/>
    </w:p>
    <w:p w:rsidR="006D6DD1" w:rsidRPr="00165CA0" w:rsidRDefault="006D6DD1" w:rsidP="006D6DD1">
      <w:pPr>
        <w:pStyle w:val="2"/>
        <w:numPr>
          <w:ilvl w:val="0"/>
          <w:numId w:val="0"/>
        </w:numPr>
        <w:spacing w:before="0" w:after="0"/>
        <w:ind w:firstLine="851"/>
        <w:rPr>
          <w:sz w:val="28"/>
          <w:szCs w:val="28"/>
        </w:rPr>
      </w:pPr>
      <w:bookmarkStart w:id="75" w:name="_ref_1-a7d36e424a954b"/>
      <w:r w:rsidRPr="00165CA0">
        <w:rPr>
          <w:sz w:val="28"/>
          <w:szCs w:val="28"/>
        </w:rPr>
        <w:t>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w:t>
      </w:r>
      <w:bookmarkEnd w:id="75"/>
    </w:p>
    <w:p w:rsidR="006D6DD1" w:rsidRPr="00165CA0" w:rsidRDefault="006D6DD1" w:rsidP="006D6DD1">
      <w:pPr>
        <w:pStyle w:val="2"/>
        <w:numPr>
          <w:ilvl w:val="0"/>
          <w:numId w:val="0"/>
        </w:numPr>
        <w:spacing w:before="0" w:after="0"/>
        <w:ind w:firstLine="851"/>
        <w:rPr>
          <w:sz w:val="28"/>
          <w:szCs w:val="28"/>
        </w:rPr>
      </w:pPr>
      <w:bookmarkStart w:id="76" w:name="_ref_1-a2e574bcf26140"/>
      <w:r w:rsidRPr="00165CA0">
        <w:rPr>
          <w:sz w:val="28"/>
          <w:szCs w:val="28"/>
        </w:rPr>
        <w:t>Аналитический учет расчетов по пенсиям, пособиям и иным социальным выплатам ведется в Журнале операций по прочим операциям (</w:t>
      </w:r>
      <w:hyperlink r:id="rId111" w:history="1">
        <w:r w:rsidRPr="00165CA0">
          <w:rPr>
            <w:rStyle w:val="afd"/>
            <w:sz w:val="28"/>
            <w:szCs w:val="28"/>
          </w:rPr>
          <w:t>ф. 0504071</w:t>
        </w:r>
      </w:hyperlink>
      <w:r w:rsidRPr="00165CA0">
        <w:rPr>
          <w:sz w:val="28"/>
          <w:szCs w:val="28"/>
        </w:rPr>
        <w:t>).</w:t>
      </w:r>
      <w:bookmarkEnd w:id="76"/>
    </w:p>
    <w:p w:rsidR="006D6DD1" w:rsidRPr="00165CA0" w:rsidRDefault="006D6DD1" w:rsidP="006D6DD1">
      <w:pPr>
        <w:pStyle w:val="2"/>
        <w:numPr>
          <w:ilvl w:val="0"/>
          <w:numId w:val="0"/>
        </w:numPr>
        <w:spacing w:before="0" w:after="0"/>
        <w:ind w:firstLine="851"/>
        <w:rPr>
          <w:sz w:val="28"/>
          <w:szCs w:val="28"/>
        </w:rPr>
      </w:pPr>
      <w:bookmarkStart w:id="77" w:name="_ref_1-e3ea9b3ebfbc4d"/>
      <w:r w:rsidRPr="00165CA0">
        <w:rPr>
          <w:sz w:val="28"/>
          <w:szCs w:val="28"/>
        </w:rPr>
        <w:t>Аналитический учет расчетов по платежам в бюджеты ведется в Карточке учета средств и расчетов (</w:t>
      </w:r>
      <w:hyperlink r:id="rId112" w:history="1">
        <w:r w:rsidRPr="00165CA0">
          <w:rPr>
            <w:rStyle w:val="afd"/>
            <w:sz w:val="28"/>
            <w:szCs w:val="28"/>
          </w:rPr>
          <w:t>ф. 0504051</w:t>
        </w:r>
      </w:hyperlink>
      <w:r w:rsidRPr="00165CA0">
        <w:rPr>
          <w:sz w:val="28"/>
          <w:szCs w:val="28"/>
        </w:rPr>
        <w:t>).</w:t>
      </w:r>
      <w:bookmarkEnd w:id="77"/>
    </w:p>
    <w:p w:rsidR="006D6DD1" w:rsidRPr="00165CA0" w:rsidRDefault="006D6DD1" w:rsidP="006D6DD1">
      <w:pPr>
        <w:pStyle w:val="2"/>
        <w:numPr>
          <w:ilvl w:val="0"/>
          <w:numId w:val="0"/>
        </w:numPr>
        <w:spacing w:before="0" w:after="0"/>
        <w:ind w:firstLine="851"/>
        <w:rPr>
          <w:color w:val="000000" w:themeColor="text1"/>
          <w:sz w:val="28"/>
          <w:szCs w:val="28"/>
        </w:rPr>
      </w:pPr>
      <w:bookmarkStart w:id="78" w:name="_ref_1-c3103df30b064c"/>
      <w:r w:rsidRPr="00165CA0">
        <w:rPr>
          <w:color w:val="000000" w:themeColor="text1"/>
          <w:sz w:val="28"/>
          <w:szCs w:val="28"/>
        </w:rPr>
        <w:t xml:space="preserve">При наличии в учреждении персонифицированного учета доходов в ГИС или иной автоматизированной системе - аналитический учет расчетов по </w:t>
      </w:r>
      <w:r w:rsidRPr="00165CA0">
        <w:rPr>
          <w:color w:val="000000" w:themeColor="text1"/>
          <w:sz w:val="28"/>
          <w:szCs w:val="28"/>
        </w:rPr>
        <w:lastRenderedPageBreak/>
        <w:t xml:space="preserve">доходам ведется </w:t>
      </w:r>
      <w:r>
        <w:rPr>
          <w:color w:val="000000" w:themeColor="text1"/>
          <w:sz w:val="28"/>
          <w:szCs w:val="28"/>
        </w:rPr>
        <w:t xml:space="preserve">не персонифицировано. </w:t>
      </w:r>
      <w:r w:rsidRPr="00165CA0">
        <w:rPr>
          <w:color w:val="000000" w:themeColor="text1"/>
          <w:sz w:val="28"/>
          <w:szCs w:val="28"/>
        </w:rPr>
        <w:t xml:space="preserve">В </w:t>
      </w:r>
      <w:r>
        <w:rPr>
          <w:color w:val="000000" w:themeColor="text1"/>
          <w:sz w:val="28"/>
          <w:szCs w:val="28"/>
        </w:rPr>
        <w:t>случае отсутствия персонифицирован</w:t>
      </w:r>
      <w:r w:rsidRPr="00165CA0">
        <w:rPr>
          <w:color w:val="000000" w:themeColor="text1"/>
          <w:sz w:val="28"/>
          <w:szCs w:val="28"/>
        </w:rPr>
        <w:t xml:space="preserve">ного учета в подразделениях учреждения, с которым заключено соглашение о передаче функций бюджетного учета, аналитический учет доходов ведется по каждому контрагенту. </w:t>
      </w:r>
    </w:p>
    <w:p w:rsidR="006D6DD1" w:rsidRPr="00165CA0" w:rsidRDefault="006D6DD1" w:rsidP="006D6DD1">
      <w:pPr>
        <w:pStyle w:val="2"/>
        <w:numPr>
          <w:ilvl w:val="0"/>
          <w:numId w:val="0"/>
        </w:numPr>
        <w:spacing w:before="0" w:after="0"/>
        <w:ind w:firstLine="851"/>
        <w:rPr>
          <w:sz w:val="28"/>
          <w:szCs w:val="28"/>
        </w:rPr>
      </w:pPr>
      <w:r w:rsidRPr="00165CA0">
        <w:rPr>
          <w:sz w:val="28"/>
          <w:szCs w:val="28"/>
        </w:rPr>
        <w:t xml:space="preserve">Сверка персонифицированных данных управленческого учета с показателями балансовых счетов осуществляется </w:t>
      </w:r>
      <w:r w:rsidRPr="00F64080">
        <w:rPr>
          <w:sz w:val="28"/>
          <w:szCs w:val="28"/>
        </w:rPr>
        <w:t>ежеквартально</w:t>
      </w:r>
      <w:bookmarkStart w:id="79" w:name="_ref_1-0ca738b5835e41"/>
      <w:bookmarkEnd w:id="78"/>
      <w:r w:rsidRPr="00F64080">
        <w:rPr>
          <w:sz w:val="28"/>
          <w:szCs w:val="28"/>
        </w:rPr>
        <w:t>.</w:t>
      </w:r>
      <w:r>
        <w:rPr>
          <w:sz w:val="28"/>
          <w:szCs w:val="28"/>
        </w:rPr>
        <w:t xml:space="preserve"> </w:t>
      </w:r>
      <w:r w:rsidRPr="00165CA0">
        <w:rPr>
          <w:sz w:val="28"/>
          <w:szCs w:val="28"/>
        </w:rPr>
        <w:t xml:space="preserve">Аналитический учет расчетов по оплате труда </w:t>
      </w:r>
      <w:bookmarkEnd w:id="79"/>
      <w:r w:rsidRPr="00165CA0">
        <w:rPr>
          <w:sz w:val="28"/>
          <w:szCs w:val="28"/>
        </w:rPr>
        <w:t>ведется в разрезе сотрудников и других физических лиц, с которыми заключены гражданско-правовые договоры</w:t>
      </w:r>
      <w:r w:rsidRPr="00165CA0">
        <w:rPr>
          <w:i/>
          <w:sz w:val="28"/>
          <w:szCs w:val="28"/>
        </w:rPr>
        <w:t xml:space="preserve"> </w:t>
      </w:r>
    </w:p>
    <w:p w:rsidR="006D6DD1" w:rsidRPr="00165CA0" w:rsidRDefault="006D6DD1" w:rsidP="006D6DD1">
      <w:pPr>
        <w:pStyle w:val="aff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sz w:val="28"/>
          <w:szCs w:val="28"/>
        </w:rPr>
      </w:pPr>
      <w:bookmarkStart w:id="80" w:name="_ref_1-b27b52a56bf74f"/>
      <w:r w:rsidRPr="00165CA0">
        <w:rPr>
          <w:sz w:val="28"/>
          <w:szCs w:val="28"/>
        </w:rPr>
        <w:t xml:space="preserve">Аналитический учет расчетов по выплате пенсий, пособий, иных социальных выплат ведется </w:t>
      </w:r>
      <w:bookmarkEnd w:id="80"/>
      <w:r w:rsidRPr="00165CA0">
        <w:rPr>
          <w:sz w:val="28"/>
          <w:szCs w:val="28"/>
        </w:rPr>
        <w:t>разрезе физических лиц – получателей социальных выплат.</w:t>
      </w:r>
    </w:p>
    <w:p w:rsidR="006D6DD1" w:rsidRDefault="006D6DD1" w:rsidP="006D6DD1">
      <w:pPr>
        <w:pStyle w:val="aff1"/>
        <w:spacing w:line="276" w:lineRule="auto"/>
        <w:ind w:left="142" w:right="164" w:firstLine="788"/>
        <w:jc w:val="both"/>
        <w:rPr>
          <w:highlight w:val="yellow"/>
        </w:rPr>
      </w:pPr>
      <w:bookmarkStart w:id="81" w:name="_ref_1-f4c21c54de794e"/>
      <w:r w:rsidRPr="00165CA0">
        <w:t>В Табеле учета использования рабочего времени (</w:t>
      </w:r>
      <w:hyperlink r:id="rId113" w:history="1">
        <w:r w:rsidRPr="00165CA0">
          <w:rPr>
            <w:rStyle w:val="afd"/>
          </w:rPr>
          <w:t>ф. 0504421</w:t>
        </w:r>
      </w:hyperlink>
      <w:r w:rsidRPr="00165CA0">
        <w:t xml:space="preserve">) </w:t>
      </w:r>
      <w:r w:rsidRPr="00165CA0">
        <w:rPr>
          <w:lang w:eastAsia="ru-RU"/>
        </w:rPr>
        <w:t>регистрируются случаи отклонений от нормального использования рабочего времени, установленного правилами внутреннего трудового распорядка.</w:t>
      </w:r>
      <w:bookmarkEnd w:id="81"/>
      <w:r w:rsidRPr="00F64080">
        <w:rPr>
          <w:lang w:eastAsia="ru-RU"/>
        </w:rPr>
        <w:t xml:space="preserve"> При </w:t>
      </w:r>
      <w:r>
        <w:rPr>
          <w:lang w:eastAsia="ru-RU"/>
        </w:rPr>
        <w:t xml:space="preserve">его </w:t>
      </w:r>
      <w:r w:rsidRPr="00F64080">
        <w:rPr>
          <w:lang w:eastAsia="ru-RU"/>
        </w:rPr>
        <w:t>заполнении применяются условные обозначения, утвержденные Приказом Минфина России № 52</w:t>
      </w:r>
      <w:proofErr w:type="gramStart"/>
      <w:r w:rsidRPr="00F64080">
        <w:rPr>
          <w:lang w:eastAsia="ru-RU"/>
        </w:rPr>
        <w:t>н  и</w:t>
      </w:r>
      <w:proofErr w:type="gramEnd"/>
      <w:r w:rsidRPr="00F64080">
        <w:rPr>
          <w:lang w:eastAsia="ru-RU"/>
        </w:rPr>
        <w:t xml:space="preserve"> распорядительным документом (приказ</w:t>
      </w:r>
      <w:r>
        <w:rPr>
          <w:lang w:eastAsia="ru-RU"/>
        </w:rPr>
        <w:t>о</w:t>
      </w:r>
      <w:r w:rsidRPr="00F64080">
        <w:rPr>
          <w:lang w:eastAsia="ru-RU"/>
        </w:rPr>
        <w:t>м) руководителя.</w:t>
      </w:r>
    </w:p>
    <w:p w:rsidR="006D6DD1" w:rsidRPr="00165CA0" w:rsidRDefault="006D6DD1" w:rsidP="006D6DD1">
      <w:pPr>
        <w:pStyle w:val="2"/>
        <w:numPr>
          <w:ilvl w:val="0"/>
          <w:numId w:val="0"/>
        </w:numPr>
        <w:spacing w:before="0" w:after="0"/>
        <w:ind w:firstLine="851"/>
        <w:rPr>
          <w:sz w:val="28"/>
          <w:szCs w:val="28"/>
        </w:rPr>
      </w:pPr>
      <w:bookmarkStart w:id="82" w:name="_ref_1-5da98327652146"/>
      <w:r w:rsidRPr="00165CA0">
        <w:rPr>
          <w:sz w:val="28"/>
          <w:szCs w:val="28"/>
        </w:rPr>
        <w:t xml:space="preserve">В целях формирования в годовой бухгалтерской (финансовой) отчетности информации об операциях со связанными сторонами вводится </w:t>
      </w:r>
      <w:proofErr w:type="gramStart"/>
      <w:r w:rsidRPr="00165CA0">
        <w:rPr>
          <w:sz w:val="28"/>
          <w:szCs w:val="28"/>
        </w:rPr>
        <w:t>код  «</w:t>
      </w:r>
      <w:proofErr w:type="gramEnd"/>
      <w:r w:rsidRPr="00165CA0">
        <w:rPr>
          <w:sz w:val="28"/>
          <w:szCs w:val="28"/>
        </w:rPr>
        <w:t>ОСС»</w:t>
      </w:r>
      <w:r>
        <w:rPr>
          <w:sz w:val="28"/>
          <w:szCs w:val="28"/>
        </w:rPr>
        <w:t xml:space="preserve"> </w:t>
      </w:r>
      <w:r w:rsidRPr="00165CA0">
        <w:rPr>
          <w:sz w:val="28"/>
          <w:szCs w:val="28"/>
        </w:rPr>
        <w:t>"Операции со связанными сторонами". Этот код добавляется к КОСГУ.</w:t>
      </w:r>
      <w:bookmarkEnd w:id="82"/>
    </w:p>
    <w:p w:rsidR="006D6DD1" w:rsidRDefault="006D6DD1" w:rsidP="006D6DD1">
      <w:pPr>
        <w:pStyle w:val="1"/>
        <w:numPr>
          <w:ilvl w:val="0"/>
          <w:numId w:val="0"/>
        </w:numPr>
        <w:spacing w:before="0" w:after="0"/>
        <w:ind w:left="851"/>
        <w:jc w:val="both"/>
        <w:rPr>
          <w:sz w:val="28"/>
        </w:rPr>
      </w:pPr>
      <w:bookmarkStart w:id="83" w:name="_ref_1-f8de209f15c34c"/>
    </w:p>
    <w:p w:rsidR="006D6DD1" w:rsidRDefault="006D6DD1" w:rsidP="006D6DD1">
      <w:pPr>
        <w:pStyle w:val="1"/>
        <w:numPr>
          <w:ilvl w:val="0"/>
          <w:numId w:val="0"/>
        </w:numPr>
        <w:spacing w:before="0" w:after="0"/>
        <w:rPr>
          <w:sz w:val="28"/>
        </w:rPr>
      </w:pPr>
      <w:r>
        <w:rPr>
          <w:sz w:val="28"/>
        </w:rPr>
        <w:t>11.</w:t>
      </w:r>
      <w:r w:rsidRPr="00165CA0">
        <w:rPr>
          <w:sz w:val="28"/>
        </w:rPr>
        <w:t>Финансовый результат</w:t>
      </w:r>
      <w:bookmarkEnd w:id="83"/>
    </w:p>
    <w:p w:rsidR="006D6DD1" w:rsidRPr="005379F1" w:rsidRDefault="006D6DD1" w:rsidP="006D6DD1"/>
    <w:p w:rsidR="006D6DD1" w:rsidRDefault="006D6DD1" w:rsidP="006D6DD1">
      <w:pPr>
        <w:pStyle w:val="ab"/>
        <w:spacing w:before="0" w:after="0"/>
        <w:ind w:firstLine="851"/>
        <w:jc w:val="both"/>
        <w:rPr>
          <w:bCs/>
          <w:sz w:val="28"/>
          <w:szCs w:val="28"/>
        </w:rPr>
      </w:pPr>
      <w:bookmarkStart w:id="84" w:name="_ref_1-cd39ec971d784d"/>
      <w:r w:rsidRPr="00165CA0">
        <w:rPr>
          <w:sz w:val="28"/>
          <w:szCs w:val="28"/>
        </w:rPr>
        <w:t>Доходы от реализации нефинансовых активов признаются на дату их реализации (перехода права собственности).</w:t>
      </w:r>
      <w:bookmarkEnd w:id="84"/>
      <w:r>
        <w:rPr>
          <w:bCs/>
          <w:sz w:val="28"/>
          <w:szCs w:val="28"/>
        </w:rPr>
        <w:t xml:space="preserve"> </w:t>
      </w:r>
    </w:p>
    <w:p w:rsidR="006D6DD1" w:rsidRDefault="006D6DD1" w:rsidP="006D6DD1">
      <w:pPr>
        <w:pStyle w:val="ab"/>
        <w:spacing w:before="0" w:after="0"/>
        <w:ind w:firstLine="851"/>
        <w:jc w:val="both"/>
        <w:rPr>
          <w:bCs/>
          <w:sz w:val="28"/>
          <w:szCs w:val="28"/>
        </w:rPr>
      </w:pPr>
      <w:r w:rsidRPr="003D2650">
        <w:rPr>
          <w:bCs/>
          <w:sz w:val="28"/>
          <w:szCs w:val="28"/>
        </w:rPr>
        <w:t>Доходы будущих периодов делятся на доходы к признанию в текущем году (счет 0 40141 000) и доходы к признанию в очередные годы (0 40149 000) в части субсидий, субвенций, межбюджетных трансфертов.</w:t>
      </w:r>
    </w:p>
    <w:p w:rsidR="006D6DD1" w:rsidRPr="00EB3DDD" w:rsidRDefault="006D6DD1" w:rsidP="006D6DD1">
      <w:pPr>
        <w:pStyle w:val="ab"/>
        <w:spacing w:before="0" w:after="0"/>
        <w:ind w:firstLine="851"/>
        <w:jc w:val="both"/>
        <w:rPr>
          <w:bCs/>
          <w:sz w:val="28"/>
          <w:szCs w:val="28"/>
        </w:rPr>
      </w:pPr>
      <w:r w:rsidRPr="00EB3DDD">
        <w:rPr>
          <w:bCs/>
          <w:sz w:val="28"/>
          <w:szCs w:val="28"/>
        </w:rPr>
        <w:t xml:space="preserve">Аналитический учет доходов будущих периодов ведется в </w:t>
      </w:r>
      <w:proofErr w:type="spellStart"/>
      <w:r w:rsidRPr="00EB3DDD">
        <w:rPr>
          <w:bCs/>
          <w:sz w:val="28"/>
          <w:szCs w:val="28"/>
        </w:rPr>
        <w:t>многографной</w:t>
      </w:r>
      <w:proofErr w:type="spellEnd"/>
      <w:r w:rsidRPr="00EB3DDD">
        <w:rPr>
          <w:bCs/>
          <w:sz w:val="28"/>
          <w:szCs w:val="28"/>
        </w:rPr>
        <w:t xml:space="preserve"> карточке (ф. 0504054).</w:t>
      </w:r>
    </w:p>
    <w:p w:rsidR="006D6DD1" w:rsidRPr="00165CA0" w:rsidRDefault="006D6DD1" w:rsidP="006D6DD1">
      <w:pPr>
        <w:pStyle w:val="ab"/>
        <w:spacing w:before="0" w:after="0"/>
        <w:ind w:firstLine="851"/>
        <w:jc w:val="both"/>
        <w:rPr>
          <w:sz w:val="28"/>
          <w:szCs w:val="28"/>
        </w:rPr>
      </w:pPr>
      <w:r w:rsidRPr="003D2650">
        <w:rPr>
          <w:bCs/>
          <w:sz w:val="28"/>
          <w:szCs w:val="28"/>
        </w:rPr>
        <w:t xml:space="preserve"> </w:t>
      </w:r>
      <w:r w:rsidRPr="00165CA0">
        <w:rPr>
          <w:sz w:val="28"/>
          <w:szCs w:val="28"/>
        </w:rPr>
        <w:t xml:space="preserve">Доходы по условным арендным платежам (возмещение затрат по содержанию) и соответствующая задолженность дебиторов определяются с учетом условий договора аренды (безвозмездного пользования), счетов поставщиков (подрядчиков) и признаются в </w:t>
      </w:r>
      <w:r>
        <w:rPr>
          <w:sz w:val="28"/>
          <w:szCs w:val="28"/>
        </w:rPr>
        <w:t xml:space="preserve">бюджетном (бухгалтерском) </w:t>
      </w:r>
      <w:r w:rsidRPr="00236A21">
        <w:rPr>
          <w:sz w:val="28"/>
          <w:szCs w:val="28"/>
        </w:rPr>
        <w:t>учет</w:t>
      </w:r>
      <w:r>
        <w:rPr>
          <w:sz w:val="28"/>
          <w:szCs w:val="28"/>
        </w:rPr>
        <w:t xml:space="preserve">е </w:t>
      </w:r>
      <w:r w:rsidRPr="00165CA0">
        <w:rPr>
          <w:sz w:val="28"/>
          <w:szCs w:val="28"/>
        </w:rPr>
        <w:t>на основании Бухгалтерской справки (</w:t>
      </w:r>
      <w:hyperlink r:id="rId114" w:history="1">
        <w:r w:rsidRPr="00165CA0">
          <w:rPr>
            <w:rStyle w:val="afd"/>
            <w:sz w:val="28"/>
            <w:szCs w:val="28"/>
          </w:rPr>
          <w:t>ф. 0504833</w:t>
        </w:r>
      </w:hyperlink>
      <w:r w:rsidRPr="00165CA0">
        <w:rPr>
          <w:sz w:val="28"/>
          <w:szCs w:val="28"/>
        </w:rPr>
        <w:t>).</w:t>
      </w:r>
    </w:p>
    <w:p w:rsidR="006D6DD1" w:rsidRPr="00165CA0" w:rsidRDefault="006D6DD1" w:rsidP="006D6DD1">
      <w:pPr>
        <w:pStyle w:val="2"/>
        <w:numPr>
          <w:ilvl w:val="0"/>
          <w:numId w:val="0"/>
        </w:numPr>
        <w:spacing w:before="0" w:after="0"/>
        <w:ind w:firstLine="851"/>
        <w:rPr>
          <w:sz w:val="28"/>
          <w:szCs w:val="28"/>
        </w:rPr>
      </w:pPr>
      <w:bookmarkStart w:id="85" w:name="_ref_1-4c671d0474494a"/>
      <w:r>
        <w:rPr>
          <w:sz w:val="28"/>
          <w:szCs w:val="28"/>
        </w:rPr>
        <w:t xml:space="preserve">В расходах </w:t>
      </w:r>
      <w:r w:rsidRPr="00165CA0">
        <w:rPr>
          <w:sz w:val="28"/>
          <w:szCs w:val="28"/>
        </w:rPr>
        <w:t>будущих периодов учитываются расходы на:</w:t>
      </w:r>
      <w:bookmarkEnd w:id="85"/>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страхование имущества, гражданской ответственности;</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lastRenderedPageBreak/>
        <w:t>выплату отпускных за неотработанные дни отпуска.</w:t>
      </w:r>
    </w:p>
    <w:p w:rsidR="006D6DD1" w:rsidRPr="00165CA0" w:rsidRDefault="006D6DD1" w:rsidP="006D6DD1">
      <w:pPr>
        <w:pStyle w:val="2"/>
        <w:numPr>
          <w:ilvl w:val="0"/>
          <w:numId w:val="0"/>
        </w:numPr>
        <w:spacing w:before="0" w:after="0"/>
        <w:ind w:firstLine="851"/>
        <w:rPr>
          <w:sz w:val="28"/>
          <w:szCs w:val="28"/>
        </w:rPr>
      </w:pPr>
      <w:bookmarkStart w:id="86" w:name="_ref_1-7b766f6e05004a"/>
      <w:r w:rsidRPr="00165CA0">
        <w:rPr>
          <w:sz w:val="28"/>
          <w:szCs w:val="28"/>
        </w:rPr>
        <w:t>Расходы на страхование имущества (гражданской ответственности) относятся на финансовый результат текущего финансового года равномерно по 1/n за месяц в течение периода, к которому они относятся, где n - количество месяцев, в течение которых будет осуществляться списание.</w:t>
      </w:r>
      <w:bookmarkEnd w:id="86"/>
    </w:p>
    <w:p w:rsidR="006D6DD1" w:rsidRPr="00165CA0" w:rsidRDefault="006D6DD1" w:rsidP="006D6DD1">
      <w:pPr>
        <w:pStyle w:val="2"/>
        <w:numPr>
          <w:ilvl w:val="0"/>
          <w:numId w:val="0"/>
        </w:numPr>
        <w:spacing w:before="0" w:after="0"/>
        <w:ind w:firstLine="851"/>
        <w:rPr>
          <w:sz w:val="28"/>
          <w:szCs w:val="28"/>
        </w:rPr>
      </w:pPr>
      <w:bookmarkStart w:id="87" w:name="_ref_1-9acfb7b8eb8b4a"/>
      <w:r w:rsidRPr="00165CA0">
        <w:rPr>
          <w:sz w:val="28"/>
          <w:szCs w:val="28"/>
        </w:rPr>
        <w:t>Расходы на выплату отпускных за неотработанные дни отпуска относятся на финансовый результат текущего финансового года ежемесячно в размере, соответствующем отработанному периоду, дающему право на предоставление отпуска.</w:t>
      </w:r>
      <w:bookmarkEnd w:id="87"/>
    </w:p>
    <w:p w:rsidR="006D6DD1" w:rsidRPr="00165CA0" w:rsidRDefault="006D6DD1" w:rsidP="006D6DD1">
      <w:pPr>
        <w:pStyle w:val="2"/>
        <w:numPr>
          <w:ilvl w:val="0"/>
          <w:numId w:val="0"/>
        </w:numPr>
        <w:spacing w:before="0" w:after="0"/>
        <w:ind w:firstLine="851"/>
        <w:rPr>
          <w:sz w:val="28"/>
          <w:szCs w:val="28"/>
        </w:rPr>
      </w:pPr>
      <w:bookmarkStart w:id="88" w:name="_ref_1-70b7b8c0814e49"/>
      <w:r w:rsidRPr="00165CA0">
        <w:rPr>
          <w:sz w:val="28"/>
          <w:szCs w:val="28"/>
        </w:rPr>
        <w:t>В</w:t>
      </w:r>
      <w:r w:rsidRPr="00FD5388">
        <w:rPr>
          <w:sz w:val="28"/>
          <w:szCs w:val="28"/>
        </w:rPr>
        <w:t xml:space="preserve"> </w:t>
      </w:r>
      <w:r>
        <w:rPr>
          <w:sz w:val="28"/>
          <w:szCs w:val="28"/>
        </w:rPr>
        <w:t xml:space="preserve">бухгалтерском </w:t>
      </w:r>
      <w:r w:rsidRPr="00236A21">
        <w:rPr>
          <w:sz w:val="28"/>
          <w:szCs w:val="28"/>
        </w:rPr>
        <w:t>учет</w:t>
      </w:r>
      <w:r>
        <w:rPr>
          <w:sz w:val="28"/>
          <w:szCs w:val="28"/>
        </w:rPr>
        <w:t xml:space="preserve">е </w:t>
      </w:r>
      <w:r w:rsidRPr="00165CA0">
        <w:rPr>
          <w:sz w:val="28"/>
          <w:szCs w:val="28"/>
        </w:rPr>
        <w:t>формируются следующие резервы предстоящих расходов:</w:t>
      </w:r>
      <w:bookmarkEnd w:id="88"/>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резерв для оплаты отпусков за фактически отработанное время и компенсаций за неиспользованный отпуск, включая платежи на обяз</w:t>
      </w:r>
      <w:r w:rsidR="005A7A28">
        <w:rPr>
          <w:sz w:val="28"/>
          <w:szCs w:val="28"/>
        </w:rPr>
        <w:t>ательное социальное страхование.</w:t>
      </w:r>
    </w:p>
    <w:p w:rsidR="006D6DD1" w:rsidRDefault="006D6DD1" w:rsidP="006D6DD1">
      <w:pPr>
        <w:keepNext/>
        <w:keepLines/>
        <w:spacing w:before="0" w:after="0"/>
        <w:ind w:firstLine="851"/>
        <w:rPr>
          <w:sz w:val="28"/>
          <w:szCs w:val="28"/>
        </w:rPr>
      </w:pPr>
      <w:bookmarkStart w:id="89" w:name="_ref_1-571227ca99514a"/>
      <w:r w:rsidRPr="00165CA0">
        <w:rPr>
          <w:sz w:val="28"/>
          <w:szCs w:val="28"/>
        </w:rPr>
        <w:t xml:space="preserve">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 рассчитывается исходя из среднедневного заработка каждого работника. </w:t>
      </w:r>
      <w:bookmarkStart w:id="90" w:name="_docStart_17"/>
      <w:bookmarkStart w:id="91" w:name="_title_17"/>
      <w:bookmarkStart w:id="92" w:name="_ref_1-3bdcd53da2c440"/>
      <w:bookmarkEnd w:id="90"/>
    </w:p>
    <w:p w:rsidR="006D6DD1" w:rsidRPr="00165CA0" w:rsidRDefault="006D6DD1" w:rsidP="006D6DD1">
      <w:pPr>
        <w:keepNext/>
        <w:keepLines/>
        <w:spacing w:before="0" w:after="0"/>
        <w:ind w:firstLine="851"/>
        <w:rPr>
          <w:sz w:val="28"/>
          <w:szCs w:val="28"/>
        </w:rPr>
      </w:pPr>
      <w:r>
        <w:rPr>
          <w:sz w:val="28"/>
          <w:szCs w:val="28"/>
        </w:rPr>
        <w:t>Ф</w:t>
      </w:r>
      <w:r w:rsidRPr="004D1D7D">
        <w:rPr>
          <w:sz w:val="28"/>
          <w:szCs w:val="28"/>
        </w:rPr>
        <w:t>ормировани</w:t>
      </w:r>
      <w:r>
        <w:rPr>
          <w:sz w:val="28"/>
          <w:szCs w:val="28"/>
        </w:rPr>
        <w:t>е</w:t>
      </w:r>
      <w:r w:rsidRPr="004D1D7D">
        <w:rPr>
          <w:sz w:val="28"/>
          <w:szCs w:val="28"/>
        </w:rPr>
        <w:t xml:space="preserve"> и использовани</w:t>
      </w:r>
      <w:r>
        <w:rPr>
          <w:sz w:val="28"/>
          <w:szCs w:val="28"/>
        </w:rPr>
        <w:t>е</w:t>
      </w:r>
      <w:r w:rsidRPr="004D1D7D">
        <w:rPr>
          <w:sz w:val="28"/>
          <w:szCs w:val="28"/>
        </w:rPr>
        <w:t xml:space="preserve"> резервов предстоящих расходов</w:t>
      </w:r>
      <w:bookmarkEnd w:id="91"/>
      <w:bookmarkEnd w:id="92"/>
      <w:r w:rsidRPr="00165CA0">
        <w:rPr>
          <w:sz w:val="28"/>
          <w:szCs w:val="28"/>
        </w:rPr>
        <w:t xml:space="preserve"> определя</w:t>
      </w:r>
      <w:r>
        <w:rPr>
          <w:sz w:val="28"/>
          <w:szCs w:val="28"/>
        </w:rPr>
        <w:t>ю</w:t>
      </w:r>
      <w:r w:rsidRPr="00165CA0">
        <w:rPr>
          <w:sz w:val="28"/>
          <w:szCs w:val="28"/>
        </w:rPr>
        <w:t>тся в соответствии</w:t>
      </w:r>
      <w:r>
        <w:rPr>
          <w:sz w:val="28"/>
          <w:szCs w:val="28"/>
        </w:rPr>
        <w:t xml:space="preserve"> с порядком,</w:t>
      </w:r>
      <w:r w:rsidRPr="00165CA0">
        <w:rPr>
          <w:sz w:val="28"/>
          <w:szCs w:val="28"/>
        </w:rPr>
        <w:t xml:space="preserve"> приведенным в Приложени</w:t>
      </w:r>
      <w:r>
        <w:rPr>
          <w:sz w:val="28"/>
          <w:szCs w:val="28"/>
        </w:rPr>
        <w:t>и</w:t>
      </w:r>
      <w:r w:rsidRPr="00165CA0">
        <w:rPr>
          <w:sz w:val="28"/>
          <w:szCs w:val="28"/>
        </w:rPr>
        <w:t xml:space="preserve"> </w:t>
      </w:r>
      <w:r w:rsidRPr="00165CA0">
        <w:rPr>
          <w:sz w:val="28"/>
          <w:szCs w:val="28"/>
        </w:rPr>
        <w:fldChar w:fldCharType="begin" w:fldLock="1"/>
      </w:r>
      <w:r w:rsidRPr="00165CA0">
        <w:rPr>
          <w:sz w:val="28"/>
          <w:szCs w:val="28"/>
        </w:rPr>
        <w:instrText xml:space="preserve"> REF _ref_1-3bdcd53da2c440 \h \n \!  \* MERGEFORMAT </w:instrText>
      </w:r>
      <w:r w:rsidRPr="00165CA0">
        <w:rPr>
          <w:sz w:val="28"/>
          <w:szCs w:val="28"/>
        </w:rPr>
      </w:r>
      <w:r w:rsidRPr="00165CA0">
        <w:rPr>
          <w:sz w:val="28"/>
          <w:szCs w:val="28"/>
        </w:rPr>
        <w:fldChar w:fldCharType="separate"/>
      </w:r>
      <w:r w:rsidRPr="00165CA0">
        <w:rPr>
          <w:sz w:val="28"/>
          <w:szCs w:val="28"/>
        </w:rPr>
        <w:t>1</w:t>
      </w:r>
      <w:r>
        <w:rPr>
          <w:sz w:val="28"/>
          <w:szCs w:val="28"/>
        </w:rPr>
        <w:t>2</w:t>
      </w:r>
      <w:r w:rsidRPr="00165CA0">
        <w:rPr>
          <w:sz w:val="28"/>
          <w:szCs w:val="28"/>
        </w:rPr>
        <w:fldChar w:fldCharType="end"/>
      </w:r>
      <w:r w:rsidRPr="00165CA0">
        <w:rPr>
          <w:sz w:val="28"/>
          <w:szCs w:val="28"/>
        </w:rPr>
        <w:t xml:space="preserve"> к настоящей Учетной политике.</w:t>
      </w:r>
      <w:bookmarkEnd w:id="89"/>
    </w:p>
    <w:p w:rsidR="006D6DD1" w:rsidRDefault="006D6DD1" w:rsidP="006D6DD1">
      <w:pPr>
        <w:pStyle w:val="2"/>
        <w:numPr>
          <w:ilvl w:val="0"/>
          <w:numId w:val="0"/>
        </w:numPr>
        <w:spacing w:before="0" w:after="0"/>
        <w:ind w:firstLine="851"/>
        <w:rPr>
          <w:sz w:val="28"/>
          <w:szCs w:val="28"/>
        </w:rPr>
      </w:pPr>
      <w:bookmarkStart w:id="93" w:name="_ref_1-c1a65cda3f114f"/>
      <w:r w:rsidRPr="00165CA0">
        <w:rPr>
          <w:sz w:val="28"/>
          <w:szCs w:val="28"/>
        </w:rPr>
        <w:t xml:space="preserve">Аналитический учет резервов предстоящих расходов ведется в Карточке учета средств и расчетов </w:t>
      </w:r>
      <w:hyperlink r:id="rId115" w:history="1">
        <w:r w:rsidRPr="00165CA0">
          <w:rPr>
            <w:rStyle w:val="afd"/>
            <w:sz w:val="28"/>
            <w:szCs w:val="28"/>
          </w:rPr>
          <w:t>(ф. 0504051)</w:t>
        </w:r>
      </w:hyperlink>
      <w:r w:rsidRPr="00165CA0">
        <w:rPr>
          <w:sz w:val="28"/>
          <w:szCs w:val="28"/>
        </w:rPr>
        <w:t>.</w:t>
      </w:r>
      <w:bookmarkEnd w:id="93"/>
    </w:p>
    <w:p w:rsidR="006D6DD1" w:rsidRPr="005379F1" w:rsidRDefault="006D6DD1" w:rsidP="006D6DD1"/>
    <w:p w:rsidR="006D6DD1" w:rsidRDefault="006D6DD1" w:rsidP="006D6DD1">
      <w:pPr>
        <w:pStyle w:val="1"/>
        <w:numPr>
          <w:ilvl w:val="0"/>
          <w:numId w:val="0"/>
        </w:numPr>
        <w:spacing w:before="0" w:after="0"/>
        <w:rPr>
          <w:sz w:val="28"/>
        </w:rPr>
      </w:pPr>
      <w:bookmarkStart w:id="94" w:name="_ref_1-7bfede6faa2041"/>
      <w:r>
        <w:rPr>
          <w:sz w:val="28"/>
        </w:rPr>
        <w:t>12.</w:t>
      </w:r>
      <w:r w:rsidRPr="00165CA0">
        <w:rPr>
          <w:sz w:val="28"/>
        </w:rPr>
        <w:t xml:space="preserve">Администрирование доходов, источников </w:t>
      </w:r>
    </w:p>
    <w:p w:rsidR="006D6DD1" w:rsidRDefault="006D6DD1" w:rsidP="006D6DD1">
      <w:pPr>
        <w:pStyle w:val="1"/>
        <w:numPr>
          <w:ilvl w:val="0"/>
          <w:numId w:val="0"/>
        </w:numPr>
        <w:spacing w:before="0" w:after="0"/>
        <w:rPr>
          <w:sz w:val="28"/>
        </w:rPr>
      </w:pPr>
      <w:r w:rsidRPr="00165CA0">
        <w:rPr>
          <w:sz w:val="28"/>
        </w:rPr>
        <w:t>финансирования дефицита бюджета</w:t>
      </w:r>
      <w:bookmarkEnd w:id="94"/>
    </w:p>
    <w:p w:rsidR="006D6DD1" w:rsidRPr="005379F1" w:rsidRDefault="006D6DD1" w:rsidP="006D6DD1"/>
    <w:p w:rsidR="006D6DD1" w:rsidRPr="00165CA0" w:rsidRDefault="006D6DD1" w:rsidP="006D6DD1">
      <w:pPr>
        <w:pStyle w:val="2"/>
        <w:numPr>
          <w:ilvl w:val="0"/>
          <w:numId w:val="0"/>
        </w:numPr>
        <w:spacing w:before="0" w:after="0"/>
        <w:ind w:firstLine="851"/>
        <w:rPr>
          <w:sz w:val="28"/>
          <w:szCs w:val="28"/>
        </w:rPr>
      </w:pPr>
      <w:bookmarkStart w:id="95" w:name="_ref_1-ae05c30071b54f"/>
      <w:r w:rsidRPr="00165CA0">
        <w:rPr>
          <w:sz w:val="28"/>
          <w:szCs w:val="28"/>
        </w:rPr>
        <w:t>Основанием для отражения операций по поступлениям являются:</w:t>
      </w:r>
      <w:bookmarkEnd w:id="95"/>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 xml:space="preserve">выписки из лицевого счета администратора доходов бюджета </w:t>
      </w:r>
      <w:hyperlink r:id="rId116" w:history="1">
        <w:r w:rsidRPr="00165CA0">
          <w:rPr>
            <w:rStyle w:val="afd"/>
            <w:sz w:val="28"/>
            <w:szCs w:val="28"/>
          </w:rPr>
          <w:t>(ф. 0531761)</w:t>
        </w:r>
      </w:hyperlink>
      <w:r w:rsidRPr="00165CA0">
        <w:rPr>
          <w:sz w:val="28"/>
          <w:szCs w:val="28"/>
        </w:rPr>
        <w:t>;</w:t>
      </w:r>
    </w:p>
    <w:p w:rsidR="006D6DD1" w:rsidRDefault="006D6DD1" w:rsidP="006D6DD1">
      <w:pPr>
        <w:pStyle w:val="ab"/>
        <w:numPr>
          <w:ilvl w:val="1"/>
          <w:numId w:val="4"/>
        </w:numPr>
        <w:spacing w:before="0" w:after="0"/>
        <w:ind w:firstLine="851"/>
        <w:jc w:val="both"/>
        <w:rPr>
          <w:sz w:val="28"/>
          <w:szCs w:val="28"/>
        </w:rPr>
      </w:pPr>
      <w:r w:rsidRPr="00165CA0">
        <w:rPr>
          <w:sz w:val="28"/>
          <w:szCs w:val="28"/>
        </w:rPr>
        <w:t xml:space="preserve">выписки из лицевого счета администратора источников финансирования дефицита бюджета </w:t>
      </w:r>
      <w:hyperlink r:id="rId117" w:history="1">
        <w:r w:rsidRPr="00165CA0">
          <w:rPr>
            <w:rStyle w:val="afd"/>
            <w:sz w:val="28"/>
            <w:szCs w:val="28"/>
          </w:rPr>
          <w:t>(ф. 0531764)</w:t>
        </w:r>
      </w:hyperlink>
      <w:r w:rsidR="005A7A28">
        <w:rPr>
          <w:sz w:val="28"/>
          <w:szCs w:val="28"/>
        </w:rPr>
        <w:t>.</w:t>
      </w:r>
    </w:p>
    <w:p w:rsidR="005A7A28" w:rsidRDefault="005A7A28" w:rsidP="005A7A28">
      <w:pPr>
        <w:pStyle w:val="ab"/>
        <w:spacing w:before="0" w:after="0"/>
        <w:ind w:left="851" w:firstLine="0"/>
        <w:jc w:val="both"/>
        <w:rPr>
          <w:sz w:val="28"/>
          <w:szCs w:val="28"/>
        </w:rPr>
      </w:pPr>
      <w:r>
        <w:rPr>
          <w:sz w:val="28"/>
          <w:szCs w:val="28"/>
        </w:rPr>
        <w:t>Сверка отчетных данных по поступлениям в бюджет с органами Федерального казначейства осуществляется ежемесячно.</w:t>
      </w:r>
    </w:p>
    <w:p w:rsidR="006D6DD1" w:rsidRPr="00165CA0" w:rsidRDefault="006D6DD1" w:rsidP="006D6DD1">
      <w:pPr>
        <w:pStyle w:val="ab"/>
        <w:spacing w:before="0" w:after="0"/>
        <w:ind w:left="851" w:firstLine="0"/>
        <w:jc w:val="both"/>
        <w:rPr>
          <w:sz w:val="28"/>
          <w:szCs w:val="28"/>
        </w:rPr>
      </w:pPr>
    </w:p>
    <w:p w:rsidR="006D6DD1" w:rsidRPr="00165CA0" w:rsidRDefault="006D6DD1" w:rsidP="006D6DD1">
      <w:pPr>
        <w:pStyle w:val="ab"/>
        <w:spacing w:before="0" w:after="0"/>
        <w:ind w:left="851" w:firstLine="0"/>
        <w:jc w:val="both"/>
        <w:rPr>
          <w:sz w:val="28"/>
          <w:szCs w:val="28"/>
        </w:rPr>
      </w:pPr>
    </w:p>
    <w:p w:rsidR="006D6DD1" w:rsidRDefault="006D6DD1" w:rsidP="006D6DD1">
      <w:pPr>
        <w:pStyle w:val="1"/>
        <w:numPr>
          <w:ilvl w:val="0"/>
          <w:numId w:val="0"/>
        </w:numPr>
        <w:spacing w:before="0" w:after="0"/>
        <w:rPr>
          <w:sz w:val="28"/>
        </w:rPr>
      </w:pPr>
      <w:bookmarkStart w:id="96" w:name="_ref_1-74b24bac06b84f"/>
      <w:r>
        <w:rPr>
          <w:sz w:val="28"/>
        </w:rPr>
        <w:t>13.</w:t>
      </w:r>
      <w:r w:rsidRPr="00165CA0">
        <w:rPr>
          <w:sz w:val="28"/>
        </w:rPr>
        <w:t>Санкционирование расходов</w:t>
      </w:r>
      <w:bookmarkEnd w:id="96"/>
    </w:p>
    <w:p w:rsidR="006D6DD1" w:rsidRPr="005379F1" w:rsidRDefault="006D6DD1" w:rsidP="006D6DD1"/>
    <w:p w:rsidR="006D6DD1" w:rsidRPr="00165CA0" w:rsidRDefault="006D6DD1" w:rsidP="006D6DD1">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rFonts w:eastAsia="Calibri"/>
          <w:sz w:val="28"/>
          <w:szCs w:val="28"/>
          <w:lang w:eastAsia="en-US"/>
        </w:rPr>
      </w:pPr>
      <w:r w:rsidRPr="00165CA0">
        <w:rPr>
          <w:rFonts w:eastAsia="Calibri"/>
          <w:sz w:val="28"/>
          <w:szCs w:val="28"/>
          <w:lang w:eastAsia="en-US"/>
        </w:rPr>
        <w:lastRenderedPageBreak/>
        <w:tab/>
        <w:t xml:space="preserve">Обязательства (принятые, принимаемые, отложенные) принимаются </w:t>
      </w:r>
      <w:r>
        <w:rPr>
          <w:rFonts w:eastAsia="Calibri"/>
          <w:sz w:val="28"/>
          <w:szCs w:val="28"/>
          <w:lang w:eastAsia="en-US"/>
        </w:rPr>
        <w:t xml:space="preserve">в </w:t>
      </w:r>
      <w:r>
        <w:rPr>
          <w:sz w:val="28"/>
          <w:szCs w:val="28"/>
        </w:rPr>
        <w:t xml:space="preserve">бюджетном (бухгалтерском) </w:t>
      </w:r>
      <w:r w:rsidRPr="00236A21">
        <w:rPr>
          <w:sz w:val="28"/>
          <w:szCs w:val="28"/>
        </w:rPr>
        <w:t>учет</w:t>
      </w:r>
      <w:r>
        <w:rPr>
          <w:sz w:val="28"/>
          <w:szCs w:val="28"/>
        </w:rPr>
        <w:t>е</w:t>
      </w:r>
      <w:r w:rsidRPr="00165CA0">
        <w:rPr>
          <w:rFonts w:eastAsia="Calibri"/>
          <w:sz w:val="28"/>
          <w:szCs w:val="28"/>
          <w:lang w:eastAsia="en-US"/>
        </w:rPr>
        <w:t xml:space="preserve"> в пределах утвержденных плановых назначений (лимитов бюджетных обязательств).</w:t>
      </w:r>
    </w:p>
    <w:p w:rsidR="006D6DD1" w:rsidRPr="00165CA0" w:rsidRDefault="006D6DD1" w:rsidP="006D6DD1">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rFonts w:eastAsia="Calibri"/>
          <w:sz w:val="28"/>
          <w:szCs w:val="28"/>
          <w:lang w:eastAsia="en-US"/>
        </w:rPr>
      </w:pPr>
      <w:r w:rsidRPr="00165CA0">
        <w:rPr>
          <w:rFonts w:eastAsia="Calibri"/>
          <w:sz w:val="28"/>
          <w:szCs w:val="28"/>
          <w:lang w:eastAsia="en-US"/>
        </w:rPr>
        <w:tab/>
        <w:t>К принятым обязательствам текущего финансового года относятся расходные обязательства, предусмотренные к исполнению в текущем году, в том числе принятые и неисполненные обязательства прошлых лет, подлежащие исполнению в текущем году.</w:t>
      </w:r>
    </w:p>
    <w:p w:rsidR="006D6DD1" w:rsidRPr="00165CA0" w:rsidRDefault="006D6DD1" w:rsidP="006D6DD1">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rFonts w:eastAsia="Calibri"/>
          <w:sz w:val="28"/>
          <w:szCs w:val="28"/>
          <w:lang w:eastAsia="en-US"/>
        </w:rPr>
      </w:pPr>
      <w:r w:rsidRPr="00165CA0">
        <w:rPr>
          <w:rFonts w:eastAsia="Calibri"/>
          <w:sz w:val="28"/>
          <w:szCs w:val="28"/>
          <w:lang w:eastAsia="en-US"/>
        </w:rPr>
        <w:tab/>
        <w:t xml:space="preserve">К принимаемым обязательствам текущего финансового года относятся обязательства, принимаемые при проведении </w:t>
      </w:r>
      <w:r w:rsidR="005A7A28" w:rsidRPr="00165CA0">
        <w:rPr>
          <w:rFonts w:eastAsia="Calibri"/>
          <w:sz w:val="28"/>
          <w:szCs w:val="28"/>
          <w:lang w:eastAsia="en-US"/>
        </w:rPr>
        <w:t>закупок конкурентными (</w:t>
      </w:r>
      <w:r w:rsidRPr="00165CA0">
        <w:rPr>
          <w:rFonts w:eastAsia="Calibri"/>
          <w:sz w:val="28"/>
          <w:szCs w:val="28"/>
          <w:lang w:eastAsia="en-US"/>
        </w:rPr>
        <w:t xml:space="preserve">конкурс, аукцион, запросы </w:t>
      </w:r>
      <w:r w:rsidR="005A7A28" w:rsidRPr="00165CA0">
        <w:rPr>
          <w:rFonts w:eastAsia="Calibri"/>
          <w:sz w:val="28"/>
          <w:szCs w:val="28"/>
          <w:lang w:eastAsia="en-US"/>
        </w:rPr>
        <w:t>котировок и</w:t>
      </w:r>
      <w:r w:rsidRPr="00165CA0">
        <w:rPr>
          <w:rFonts w:eastAsia="Calibri"/>
          <w:sz w:val="28"/>
          <w:szCs w:val="28"/>
          <w:lang w:eastAsia="en-US"/>
        </w:rPr>
        <w:t xml:space="preserve"> предложений) способами.</w:t>
      </w:r>
    </w:p>
    <w:p w:rsidR="006D6DD1" w:rsidRPr="00165CA0" w:rsidRDefault="006D6DD1" w:rsidP="006D6DD1">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rFonts w:eastAsia="Calibri"/>
          <w:sz w:val="28"/>
          <w:szCs w:val="28"/>
          <w:lang w:eastAsia="en-US"/>
        </w:rPr>
      </w:pPr>
      <w:r w:rsidRPr="00165CA0">
        <w:rPr>
          <w:rFonts w:eastAsia="Calibri"/>
          <w:sz w:val="28"/>
          <w:szCs w:val="28"/>
          <w:lang w:eastAsia="en-US"/>
        </w:rPr>
        <w:tab/>
        <w:t>К отложенным обязательствам текущего финансового года относятся обязательства по созданным резервам предстоящих расходов (на оплату отпусков в соответствии с настоящей Учетной политикой).</w:t>
      </w:r>
    </w:p>
    <w:p w:rsidR="006D6DD1" w:rsidRPr="00165CA0" w:rsidRDefault="006D6DD1" w:rsidP="006D6DD1">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rFonts w:eastAsia="Calibri"/>
          <w:sz w:val="28"/>
          <w:szCs w:val="28"/>
          <w:lang w:eastAsia="en-US"/>
        </w:rPr>
      </w:pPr>
      <w:r w:rsidRPr="00165CA0">
        <w:rPr>
          <w:rFonts w:eastAsia="Calibri"/>
          <w:sz w:val="28"/>
          <w:szCs w:val="28"/>
          <w:lang w:eastAsia="en-US"/>
        </w:rPr>
        <w:t xml:space="preserve">Денежные обязательства отражаются в учете </w:t>
      </w:r>
      <w:r w:rsidRPr="00165CA0">
        <w:rPr>
          <w:rFonts w:eastAsia="Calibri"/>
          <w:bCs/>
          <w:iCs/>
          <w:sz w:val="28"/>
          <w:szCs w:val="28"/>
          <w:lang w:eastAsia="en-US"/>
        </w:rPr>
        <w:t>не ранее принятия расходных обязательств</w:t>
      </w:r>
      <w:r w:rsidRPr="00165CA0">
        <w:rPr>
          <w:rFonts w:eastAsia="Calibri"/>
          <w:sz w:val="28"/>
          <w:szCs w:val="28"/>
          <w:lang w:eastAsia="en-US"/>
        </w:rPr>
        <w:t xml:space="preserve">. Денежные обязательства принимаются к учету в сумме документа, подтверждающего их возникновение. </w:t>
      </w:r>
    </w:p>
    <w:p w:rsidR="006D6DD1" w:rsidRPr="00165CA0" w:rsidRDefault="006D6DD1" w:rsidP="006D6DD1">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rFonts w:eastAsia="Calibri"/>
          <w:sz w:val="28"/>
          <w:szCs w:val="28"/>
          <w:lang w:eastAsia="en-US"/>
        </w:rPr>
      </w:pPr>
      <w:r w:rsidRPr="00165CA0">
        <w:rPr>
          <w:rFonts w:eastAsia="Calibri"/>
          <w:sz w:val="28"/>
          <w:szCs w:val="28"/>
          <w:lang w:eastAsia="en-US"/>
        </w:rPr>
        <w:tab/>
        <w:t xml:space="preserve">По окончании текущего финансового года при наличии неисполненных обязательств (денежных обязательств) в следующем финансовом году они должны быть приняты к </w:t>
      </w:r>
      <w:r>
        <w:rPr>
          <w:sz w:val="28"/>
          <w:szCs w:val="28"/>
        </w:rPr>
        <w:t xml:space="preserve">бюджетному (бухгалтерскому) </w:t>
      </w:r>
      <w:r w:rsidRPr="00236A21">
        <w:rPr>
          <w:sz w:val="28"/>
          <w:szCs w:val="28"/>
        </w:rPr>
        <w:t>учет</w:t>
      </w:r>
      <w:r>
        <w:rPr>
          <w:sz w:val="28"/>
          <w:szCs w:val="28"/>
        </w:rPr>
        <w:t>у</w:t>
      </w:r>
      <w:r w:rsidRPr="00165CA0">
        <w:rPr>
          <w:rFonts w:eastAsia="Calibri"/>
          <w:sz w:val="28"/>
          <w:szCs w:val="28"/>
          <w:lang w:eastAsia="en-US"/>
        </w:rPr>
        <w:t xml:space="preserve"> (перерегистрированы) при открытии журнала на очередной финансовый год в объеме, запланированном к исполнению.</w:t>
      </w:r>
    </w:p>
    <w:p w:rsidR="006D6DD1" w:rsidRPr="00165CA0" w:rsidRDefault="006D6DD1" w:rsidP="006D6DD1">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rFonts w:eastAsia="Calibri"/>
          <w:sz w:val="28"/>
          <w:szCs w:val="28"/>
          <w:lang w:eastAsia="en-US"/>
        </w:rPr>
      </w:pPr>
      <w:r w:rsidRPr="00165CA0">
        <w:rPr>
          <w:rFonts w:eastAsia="Calibri"/>
          <w:sz w:val="28"/>
          <w:szCs w:val="28"/>
          <w:lang w:eastAsia="en-US"/>
        </w:rPr>
        <w:t xml:space="preserve">Налог на имущество в </w:t>
      </w:r>
      <w:r>
        <w:rPr>
          <w:sz w:val="28"/>
          <w:szCs w:val="28"/>
        </w:rPr>
        <w:t xml:space="preserve">бюджетном (бухгалтерском) </w:t>
      </w:r>
      <w:r w:rsidRPr="00236A21">
        <w:rPr>
          <w:sz w:val="28"/>
          <w:szCs w:val="28"/>
        </w:rPr>
        <w:t>учет</w:t>
      </w:r>
      <w:r>
        <w:rPr>
          <w:sz w:val="28"/>
          <w:szCs w:val="28"/>
        </w:rPr>
        <w:t>е</w:t>
      </w:r>
      <w:r w:rsidRPr="00165CA0">
        <w:rPr>
          <w:rFonts w:eastAsia="Calibri"/>
          <w:sz w:val="28"/>
          <w:szCs w:val="28"/>
          <w:lang w:eastAsia="en-US"/>
        </w:rPr>
        <w:t xml:space="preserve"> начисляется на основании налоговых расчетов и деклараций, переданных в ИФНС, в сумме, подлежащей уплате в бюджет.</w:t>
      </w:r>
    </w:p>
    <w:p w:rsidR="006D6DD1" w:rsidRPr="00165CA0" w:rsidRDefault="006D6DD1" w:rsidP="006D6DD1">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rFonts w:eastAsia="Calibri"/>
          <w:sz w:val="28"/>
          <w:szCs w:val="28"/>
          <w:lang w:eastAsia="en-US"/>
        </w:rPr>
      </w:pPr>
      <w:r w:rsidRPr="00165CA0">
        <w:rPr>
          <w:rFonts w:eastAsia="Calibri"/>
          <w:sz w:val="28"/>
          <w:szCs w:val="28"/>
          <w:lang w:eastAsia="en-US"/>
        </w:rPr>
        <w:t xml:space="preserve">Принятие обязательств по налоговым платежам на основании налоговых деклараций (транспортного, земельного) за отчетный год </w:t>
      </w:r>
      <w:r w:rsidR="005A7A28" w:rsidRPr="00165CA0">
        <w:rPr>
          <w:rFonts w:eastAsia="Calibri"/>
          <w:sz w:val="28"/>
          <w:szCs w:val="28"/>
          <w:lang w:eastAsia="en-US"/>
        </w:rPr>
        <w:t>отражается за</w:t>
      </w:r>
      <w:r w:rsidRPr="00165CA0">
        <w:rPr>
          <w:rFonts w:eastAsia="Calibri"/>
          <w:sz w:val="28"/>
          <w:szCs w:val="28"/>
          <w:lang w:eastAsia="en-US"/>
        </w:rPr>
        <w:t xml:space="preserve"> счет лимитов очередного финансового года - в части обязательств, подлежащих исполнению в очередном финансовом году.</w:t>
      </w:r>
    </w:p>
    <w:p w:rsidR="006D6DD1" w:rsidRPr="00165CA0" w:rsidRDefault="006D6DD1" w:rsidP="006D6DD1">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rFonts w:eastAsia="Calibri"/>
          <w:sz w:val="28"/>
          <w:szCs w:val="28"/>
          <w:lang w:eastAsia="en-US"/>
        </w:rPr>
      </w:pPr>
      <w:r w:rsidRPr="00165CA0">
        <w:rPr>
          <w:rFonts w:eastAsia="Calibri"/>
          <w:sz w:val="28"/>
          <w:szCs w:val="28"/>
          <w:lang w:eastAsia="en-US"/>
        </w:rPr>
        <w:tab/>
      </w:r>
      <w:bookmarkStart w:id="97" w:name="_ref_1-e5c3201eeb7540"/>
      <w:r w:rsidRPr="00165CA0">
        <w:rPr>
          <w:rFonts w:eastAsia="Calibri"/>
          <w:sz w:val="28"/>
          <w:szCs w:val="28"/>
          <w:lang w:eastAsia="en-US"/>
        </w:rPr>
        <w:t xml:space="preserve">При доведении лимитов бюджетных обязательств, бюджетных ассигнований по расходам (Закон о бюджете, смета) без детализации по КОСГУ санкционирование по счетам бухгалтерского учета </w:t>
      </w:r>
      <w:r w:rsidR="005A7A28" w:rsidRPr="00165CA0">
        <w:rPr>
          <w:rFonts w:eastAsia="Calibri"/>
          <w:sz w:val="28"/>
          <w:szCs w:val="28"/>
          <w:lang w:eastAsia="en-US"/>
        </w:rPr>
        <w:t>отражается укрупненно: по</w:t>
      </w:r>
      <w:r w:rsidRPr="00165CA0">
        <w:rPr>
          <w:rFonts w:eastAsia="Calibri"/>
          <w:sz w:val="28"/>
          <w:szCs w:val="28"/>
          <w:lang w:eastAsia="en-US"/>
        </w:rPr>
        <w:t xml:space="preserve"> видам расходов с отражением в графе «КОСГУ» показателя «000». </w:t>
      </w:r>
    </w:p>
    <w:p w:rsidR="006D6DD1" w:rsidRPr="00165CA0" w:rsidRDefault="006D6DD1" w:rsidP="006D6DD1">
      <w:pPr>
        <w:spacing w:before="0" w:after="0"/>
        <w:ind w:firstLine="851"/>
        <w:rPr>
          <w:sz w:val="28"/>
          <w:szCs w:val="28"/>
        </w:rPr>
      </w:pPr>
      <w:r w:rsidRPr="00165CA0">
        <w:rPr>
          <w:sz w:val="28"/>
          <w:szCs w:val="28"/>
        </w:rPr>
        <w:t>Учет принимаемых обязательств осуществляется на основании извещения о проведении конкурса, аукциона, торгов, запроса котировок, запроса предложений.</w:t>
      </w:r>
      <w:bookmarkStart w:id="98" w:name="_ref_1-731c7ac1727547"/>
      <w:bookmarkEnd w:id="97"/>
    </w:p>
    <w:p w:rsidR="006D6DD1" w:rsidRPr="00165CA0" w:rsidRDefault="006D6DD1" w:rsidP="006D6DD1">
      <w:pPr>
        <w:spacing w:before="0" w:after="0"/>
        <w:ind w:firstLine="851"/>
        <w:rPr>
          <w:sz w:val="28"/>
          <w:szCs w:val="28"/>
        </w:rPr>
      </w:pPr>
      <w:r w:rsidRPr="00165CA0">
        <w:rPr>
          <w:sz w:val="28"/>
          <w:szCs w:val="28"/>
        </w:rPr>
        <w:t>Учет обязательств осуществляется на основании:</w:t>
      </w:r>
      <w:bookmarkEnd w:id="98"/>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распорядительного документа об утверждении штатного расписания с расчетом годового фонда оплаты труда;</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lastRenderedPageBreak/>
        <w:t>договора (контракта) на поставку товаров, выполнение работ, оказание услуг;</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при отсутствии договора - акта выполненных работ (оказанных услуг), счета;</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исполнительного листа, судебного приказа;</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налоговой декларации, налогового расчета (расчета авансовых платежей), расчета по страховым взносам;</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6D6DD1" w:rsidRDefault="006D6DD1" w:rsidP="006D6DD1">
      <w:pPr>
        <w:pStyle w:val="ab"/>
        <w:numPr>
          <w:ilvl w:val="1"/>
          <w:numId w:val="4"/>
        </w:numPr>
        <w:spacing w:before="0" w:after="0"/>
        <w:ind w:firstLine="851"/>
        <w:jc w:val="both"/>
        <w:rPr>
          <w:sz w:val="28"/>
          <w:szCs w:val="28"/>
        </w:rPr>
      </w:pPr>
      <w:r w:rsidRPr="00165CA0">
        <w:rPr>
          <w:sz w:val="28"/>
          <w:szCs w:val="28"/>
        </w:rPr>
        <w:t>согласованного руководителем заявления о выдаче под отчет денежных средств или авансового отчета</w:t>
      </w:r>
      <w:r>
        <w:rPr>
          <w:sz w:val="28"/>
          <w:szCs w:val="28"/>
        </w:rPr>
        <w:t>, приказа</w:t>
      </w:r>
    </w:p>
    <w:p w:rsidR="006D6DD1" w:rsidRDefault="006D6DD1" w:rsidP="006D6DD1">
      <w:pPr>
        <w:pStyle w:val="ab"/>
        <w:numPr>
          <w:ilvl w:val="1"/>
          <w:numId w:val="4"/>
        </w:numPr>
        <w:spacing w:before="0" w:after="0"/>
        <w:ind w:firstLine="851"/>
        <w:jc w:val="both"/>
        <w:rPr>
          <w:sz w:val="28"/>
          <w:szCs w:val="28"/>
        </w:rPr>
      </w:pPr>
      <w:r>
        <w:rPr>
          <w:sz w:val="28"/>
          <w:szCs w:val="28"/>
        </w:rPr>
        <w:t>соглашения (дополнительного соглашения) о предоставлении субсидии;</w:t>
      </w:r>
    </w:p>
    <w:p w:rsidR="006D6DD1" w:rsidRDefault="006D6DD1" w:rsidP="006D6DD1">
      <w:pPr>
        <w:pStyle w:val="ab"/>
        <w:numPr>
          <w:ilvl w:val="1"/>
          <w:numId w:val="4"/>
        </w:numPr>
        <w:spacing w:before="0" w:after="0"/>
        <w:ind w:firstLine="851"/>
        <w:jc w:val="both"/>
        <w:rPr>
          <w:sz w:val="28"/>
          <w:szCs w:val="28"/>
        </w:rPr>
      </w:pPr>
      <w:r>
        <w:rPr>
          <w:sz w:val="28"/>
          <w:szCs w:val="28"/>
        </w:rPr>
        <w:t>соглашения (дополнительного соглашения) о предоставлении грантов в форме субсидий;</w:t>
      </w:r>
    </w:p>
    <w:p w:rsidR="006D6DD1" w:rsidRDefault="006D6DD1" w:rsidP="006D6DD1">
      <w:pPr>
        <w:pStyle w:val="ab"/>
        <w:numPr>
          <w:ilvl w:val="1"/>
          <w:numId w:val="4"/>
        </w:numPr>
        <w:spacing w:before="0" w:after="0"/>
        <w:ind w:firstLine="851"/>
        <w:jc w:val="both"/>
        <w:rPr>
          <w:sz w:val="28"/>
          <w:szCs w:val="28"/>
        </w:rPr>
      </w:pPr>
      <w:r>
        <w:rPr>
          <w:sz w:val="28"/>
          <w:szCs w:val="28"/>
        </w:rPr>
        <w:t>закона Курской</w:t>
      </w:r>
      <w:r w:rsidR="00165791">
        <w:rPr>
          <w:sz w:val="28"/>
          <w:szCs w:val="28"/>
        </w:rPr>
        <w:t xml:space="preserve"> области «Об областном бюджете»,</w:t>
      </w:r>
    </w:p>
    <w:p w:rsidR="006D6DD1" w:rsidRDefault="006D6DD1" w:rsidP="006D6DD1">
      <w:pPr>
        <w:pStyle w:val="ab"/>
        <w:numPr>
          <w:ilvl w:val="1"/>
          <w:numId w:val="4"/>
        </w:numPr>
        <w:spacing w:before="0" w:after="0"/>
        <w:ind w:firstLine="851"/>
        <w:jc w:val="both"/>
        <w:rPr>
          <w:sz w:val="28"/>
          <w:szCs w:val="28"/>
        </w:rPr>
      </w:pPr>
      <w:r>
        <w:rPr>
          <w:sz w:val="28"/>
          <w:szCs w:val="28"/>
        </w:rPr>
        <w:t>постановления Администрации Курской области,</w:t>
      </w:r>
    </w:p>
    <w:p w:rsidR="006D6DD1" w:rsidRPr="00165CA0" w:rsidRDefault="006D6DD1" w:rsidP="006D6DD1">
      <w:pPr>
        <w:pStyle w:val="ab"/>
        <w:numPr>
          <w:ilvl w:val="1"/>
          <w:numId w:val="4"/>
        </w:numPr>
        <w:spacing w:before="0" w:after="0"/>
        <w:ind w:firstLine="851"/>
        <w:jc w:val="both"/>
        <w:rPr>
          <w:sz w:val="28"/>
          <w:szCs w:val="28"/>
        </w:rPr>
      </w:pPr>
      <w:r>
        <w:rPr>
          <w:sz w:val="28"/>
          <w:szCs w:val="28"/>
        </w:rPr>
        <w:t>свидетельства о предоставлении социальной выплаты на строительство (приобретение) жилья на сельских территориях.</w:t>
      </w:r>
    </w:p>
    <w:p w:rsidR="006D6DD1" w:rsidRPr="00165CA0" w:rsidRDefault="006D6DD1" w:rsidP="006D6DD1">
      <w:pPr>
        <w:pStyle w:val="2"/>
        <w:numPr>
          <w:ilvl w:val="0"/>
          <w:numId w:val="0"/>
        </w:numPr>
        <w:spacing w:before="0" w:after="0"/>
        <w:ind w:firstLine="851"/>
        <w:rPr>
          <w:sz w:val="28"/>
          <w:szCs w:val="28"/>
        </w:rPr>
      </w:pPr>
      <w:bookmarkStart w:id="99" w:name="_ref_1-0fc9698131ea4c"/>
      <w:r w:rsidRPr="00165CA0">
        <w:rPr>
          <w:sz w:val="28"/>
          <w:szCs w:val="28"/>
        </w:rPr>
        <w:t>Учет денежных обязательств осуществляется на основании:</w:t>
      </w:r>
      <w:bookmarkEnd w:id="99"/>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расчетно-платежной ведомости (</w:t>
      </w:r>
      <w:hyperlink r:id="rId118" w:history="1">
        <w:r w:rsidRPr="00165CA0">
          <w:rPr>
            <w:rStyle w:val="afd"/>
            <w:sz w:val="28"/>
            <w:szCs w:val="28"/>
          </w:rPr>
          <w:t>ф. 0504401</w:t>
        </w:r>
      </w:hyperlink>
      <w:r w:rsidRPr="00165CA0">
        <w:rPr>
          <w:sz w:val="28"/>
          <w:szCs w:val="28"/>
        </w:rPr>
        <w:t>);</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расчетной ведомости (</w:t>
      </w:r>
      <w:hyperlink r:id="rId119" w:history="1">
        <w:r w:rsidRPr="00165CA0">
          <w:rPr>
            <w:rStyle w:val="afd"/>
            <w:sz w:val="28"/>
            <w:szCs w:val="28"/>
          </w:rPr>
          <w:t>ф. 0504402</w:t>
        </w:r>
      </w:hyperlink>
      <w:r w:rsidRPr="00165CA0">
        <w:rPr>
          <w:sz w:val="28"/>
          <w:szCs w:val="28"/>
        </w:rPr>
        <w:t>);</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записки-расчета об исчислении среднего заработка при предоставлении отпуска, увольнении и других случаях (</w:t>
      </w:r>
      <w:hyperlink r:id="rId120" w:history="1">
        <w:r w:rsidRPr="00165CA0">
          <w:rPr>
            <w:rStyle w:val="afd"/>
            <w:sz w:val="28"/>
            <w:szCs w:val="28"/>
          </w:rPr>
          <w:t>ф. 0504425</w:t>
        </w:r>
      </w:hyperlink>
      <w:r w:rsidRPr="00165CA0">
        <w:rPr>
          <w:sz w:val="28"/>
          <w:szCs w:val="28"/>
        </w:rPr>
        <w:t>);</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бухгалтерской справки (</w:t>
      </w:r>
      <w:hyperlink r:id="rId121" w:history="1">
        <w:r w:rsidRPr="00165CA0">
          <w:rPr>
            <w:rStyle w:val="afd"/>
            <w:sz w:val="28"/>
            <w:szCs w:val="28"/>
          </w:rPr>
          <w:t>ф. 0504833</w:t>
        </w:r>
      </w:hyperlink>
      <w:r w:rsidRPr="00165CA0">
        <w:rPr>
          <w:sz w:val="28"/>
          <w:szCs w:val="28"/>
        </w:rPr>
        <w:t>);</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акта выполненных работ;</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акта об оказании услуг;</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акта приема-передачи;</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договора в случае осуществления авансовых платежей в соответствии с его условиями;</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авансового отчета;</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справки-расчета;</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счета;</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счета-фактуры;</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товарной накладной (ТОРГ-12) (</w:t>
      </w:r>
      <w:hyperlink r:id="rId122" w:history="1">
        <w:r w:rsidRPr="00165CA0">
          <w:rPr>
            <w:rStyle w:val="afd"/>
            <w:sz w:val="28"/>
            <w:szCs w:val="28"/>
          </w:rPr>
          <w:t>ф. 0330212</w:t>
        </w:r>
      </w:hyperlink>
      <w:r w:rsidRPr="00165CA0">
        <w:rPr>
          <w:sz w:val="28"/>
          <w:szCs w:val="28"/>
        </w:rPr>
        <w:t>);</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универсального передаточного документа;</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чека;</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квитанции;</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lastRenderedPageBreak/>
        <w:t>исполнительного листа, судебного приказа;</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налоговой декларации, налогового расчета (расчета авансовых платежей), расчета по страховым взносам;</w:t>
      </w:r>
    </w:p>
    <w:p w:rsidR="006D6DD1" w:rsidRDefault="006D6DD1" w:rsidP="006D6DD1">
      <w:pPr>
        <w:pStyle w:val="ab"/>
        <w:numPr>
          <w:ilvl w:val="1"/>
          <w:numId w:val="4"/>
        </w:numPr>
        <w:spacing w:before="0" w:after="0"/>
        <w:ind w:firstLine="851"/>
        <w:jc w:val="both"/>
        <w:rPr>
          <w:sz w:val="28"/>
          <w:szCs w:val="28"/>
        </w:rPr>
      </w:pPr>
      <w:r w:rsidRPr="00165CA0">
        <w:rPr>
          <w:sz w:val="28"/>
          <w:szCs w:val="28"/>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6D6DD1" w:rsidRPr="008A2A08" w:rsidRDefault="006D6DD1" w:rsidP="006D6DD1">
      <w:pPr>
        <w:pStyle w:val="ab"/>
        <w:numPr>
          <w:ilvl w:val="1"/>
          <w:numId w:val="4"/>
        </w:numPr>
        <w:spacing w:before="0" w:after="0"/>
        <w:ind w:firstLine="851"/>
        <w:jc w:val="both"/>
        <w:rPr>
          <w:sz w:val="28"/>
          <w:szCs w:val="28"/>
        </w:rPr>
      </w:pPr>
      <w:r w:rsidRPr="008A2A08">
        <w:rPr>
          <w:sz w:val="28"/>
          <w:szCs w:val="28"/>
        </w:rPr>
        <w:t>акта приема-передачи материалов</w:t>
      </w:r>
      <w:r>
        <w:rPr>
          <w:sz w:val="28"/>
          <w:szCs w:val="28"/>
        </w:rPr>
        <w:t>;</w:t>
      </w:r>
    </w:p>
    <w:p w:rsidR="006D6DD1" w:rsidRDefault="006D6DD1" w:rsidP="006D6DD1">
      <w:pPr>
        <w:pStyle w:val="ab"/>
        <w:numPr>
          <w:ilvl w:val="1"/>
          <w:numId w:val="4"/>
        </w:numPr>
        <w:spacing w:before="0" w:after="0"/>
        <w:ind w:firstLine="851"/>
        <w:jc w:val="both"/>
        <w:rPr>
          <w:sz w:val="28"/>
          <w:szCs w:val="28"/>
        </w:rPr>
      </w:pPr>
      <w:r w:rsidRPr="00165CA0">
        <w:rPr>
          <w:sz w:val="28"/>
          <w:szCs w:val="28"/>
        </w:rPr>
        <w:t>контракта в случае осуществления авансовых платежей</w:t>
      </w:r>
      <w:r>
        <w:rPr>
          <w:sz w:val="28"/>
          <w:szCs w:val="28"/>
        </w:rPr>
        <w:t xml:space="preserve"> в соответствии с его условиями;</w:t>
      </w:r>
    </w:p>
    <w:p w:rsidR="006D6DD1" w:rsidRDefault="006D6DD1" w:rsidP="006D6DD1">
      <w:pPr>
        <w:pStyle w:val="ab"/>
        <w:numPr>
          <w:ilvl w:val="1"/>
          <w:numId w:val="4"/>
        </w:numPr>
        <w:spacing w:before="0" w:after="0"/>
        <w:ind w:firstLine="851"/>
        <w:jc w:val="both"/>
        <w:rPr>
          <w:sz w:val="28"/>
          <w:szCs w:val="28"/>
        </w:rPr>
      </w:pPr>
      <w:r>
        <w:rPr>
          <w:sz w:val="28"/>
          <w:szCs w:val="28"/>
        </w:rPr>
        <w:t>расчета размера (объема) субсидии на возмещение затрат (недополученных доходов);</w:t>
      </w:r>
    </w:p>
    <w:p w:rsidR="006D6DD1" w:rsidRDefault="006D6DD1" w:rsidP="006D6DD1">
      <w:pPr>
        <w:pStyle w:val="ab"/>
        <w:numPr>
          <w:ilvl w:val="1"/>
          <w:numId w:val="4"/>
        </w:numPr>
        <w:spacing w:before="0" w:after="0"/>
        <w:ind w:firstLine="851"/>
        <w:jc w:val="both"/>
        <w:rPr>
          <w:sz w:val="28"/>
          <w:szCs w:val="28"/>
        </w:rPr>
      </w:pPr>
      <w:r>
        <w:rPr>
          <w:sz w:val="28"/>
          <w:szCs w:val="28"/>
        </w:rPr>
        <w:t>соглашения в случае осуществления авансовых платежей в соответствии с его условиями;</w:t>
      </w:r>
    </w:p>
    <w:p w:rsidR="006D6DD1" w:rsidRDefault="006D6DD1" w:rsidP="006D6DD1">
      <w:pPr>
        <w:pStyle w:val="ab"/>
        <w:numPr>
          <w:ilvl w:val="1"/>
          <w:numId w:val="4"/>
        </w:numPr>
        <w:spacing w:before="0" w:after="0"/>
        <w:ind w:firstLine="851"/>
        <w:jc w:val="both"/>
        <w:rPr>
          <w:sz w:val="28"/>
          <w:szCs w:val="28"/>
        </w:rPr>
      </w:pPr>
      <w:r>
        <w:rPr>
          <w:sz w:val="28"/>
          <w:szCs w:val="28"/>
        </w:rPr>
        <w:t>закона Курской области «Об областном бюджете» при осуществлении авансовых платежей;</w:t>
      </w:r>
    </w:p>
    <w:p w:rsidR="006D6DD1" w:rsidRDefault="006D6DD1" w:rsidP="006D6DD1">
      <w:pPr>
        <w:pStyle w:val="ab"/>
        <w:numPr>
          <w:ilvl w:val="1"/>
          <w:numId w:val="4"/>
        </w:numPr>
        <w:spacing w:before="0" w:after="0"/>
        <w:ind w:firstLine="851"/>
        <w:jc w:val="both"/>
        <w:rPr>
          <w:sz w:val="28"/>
          <w:szCs w:val="28"/>
        </w:rPr>
      </w:pPr>
      <w:r>
        <w:rPr>
          <w:sz w:val="28"/>
          <w:szCs w:val="28"/>
        </w:rPr>
        <w:t>постановления Администрации Курской области при осуществлении авансовых платежей</w:t>
      </w:r>
    </w:p>
    <w:p w:rsidR="006D6DD1" w:rsidRDefault="006D6DD1" w:rsidP="006D6DD1">
      <w:pPr>
        <w:pStyle w:val="ab"/>
        <w:numPr>
          <w:ilvl w:val="1"/>
          <w:numId w:val="4"/>
        </w:numPr>
        <w:spacing w:before="0" w:after="0"/>
        <w:ind w:firstLine="851"/>
        <w:jc w:val="both"/>
        <w:rPr>
          <w:sz w:val="28"/>
          <w:szCs w:val="28"/>
        </w:rPr>
      </w:pPr>
      <w:r>
        <w:rPr>
          <w:sz w:val="28"/>
          <w:szCs w:val="28"/>
        </w:rPr>
        <w:t>свидетельства о предоставлении социальной выплаты на строительство (приобретение) жилья на сельских территориях.</w:t>
      </w:r>
    </w:p>
    <w:p w:rsidR="006D6DD1" w:rsidRPr="00165CA0" w:rsidRDefault="006D6DD1" w:rsidP="006D6DD1">
      <w:pPr>
        <w:pStyle w:val="ab"/>
        <w:spacing w:before="0" w:after="0"/>
        <w:ind w:left="851" w:firstLine="0"/>
        <w:jc w:val="both"/>
        <w:rPr>
          <w:sz w:val="28"/>
          <w:szCs w:val="28"/>
        </w:rPr>
      </w:pPr>
    </w:p>
    <w:p w:rsidR="006D6DD1" w:rsidRDefault="006D6DD1" w:rsidP="006D6DD1">
      <w:pPr>
        <w:pStyle w:val="1"/>
        <w:numPr>
          <w:ilvl w:val="0"/>
          <w:numId w:val="0"/>
        </w:numPr>
        <w:spacing w:before="0" w:after="0"/>
        <w:rPr>
          <w:sz w:val="28"/>
        </w:rPr>
      </w:pPr>
      <w:bookmarkStart w:id="100" w:name="_ref_1-cd5bee3996f042"/>
      <w:r>
        <w:rPr>
          <w:sz w:val="28"/>
        </w:rPr>
        <w:t>14.</w:t>
      </w:r>
      <w:r w:rsidRPr="00165CA0">
        <w:rPr>
          <w:sz w:val="28"/>
        </w:rPr>
        <w:t>Обесценение активов</w:t>
      </w:r>
      <w:bookmarkEnd w:id="100"/>
    </w:p>
    <w:p w:rsidR="006D6DD1" w:rsidRPr="005379F1" w:rsidRDefault="006D6DD1" w:rsidP="006D6DD1"/>
    <w:p w:rsidR="006D6DD1" w:rsidRPr="00165CA0" w:rsidRDefault="006D6DD1" w:rsidP="006D6DD1">
      <w:pPr>
        <w:pStyle w:val="2"/>
        <w:numPr>
          <w:ilvl w:val="0"/>
          <w:numId w:val="0"/>
        </w:numPr>
        <w:spacing w:before="0" w:after="0"/>
        <w:ind w:firstLine="851"/>
        <w:rPr>
          <w:sz w:val="28"/>
          <w:szCs w:val="28"/>
        </w:rPr>
      </w:pPr>
      <w:bookmarkStart w:id="101" w:name="_ref_1-9e53b0f59f6746"/>
      <w:r w:rsidRPr="00165CA0">
        <w:rPr>
          <w:sz w:val="28"/>
          <w:szCs w:val="28"/>
        </w:rPr>
        <w:t>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bookmarkEnd w:id="101"/>
    </w:p>
    <w:p w:rsidR="006D6DD1" w:rsidRPr="00165CA0" w:rsidRDefault="006D6DD1" w:rsidP="006D6DD1">
      <w:pPr>
        <w:pStyle w:val="2"/>
        <w:numPr>
          <w:ilvl w:val="0"/>
          <w:numId w:val="0"/>
        </w:numPr>
        <w:spacing w:before="0" w:after="0"/>
        <w:ind w:firstLine="851"/>
        <w:rPr>
          <w:sz w:val="28"/>
          <w:szCs w:val="28"/>
        </w:rPr>
      </w:pPr>
      <w:bookmarkStart w:id="102" w:name="_ref_1-6e81dd5844cc4d"/>
      <w:r w:rsidRPr="00165CA0">
        <w:rPr>
          <w:sz w:val="28"/>
          <w:szCs w:val="28"/>
        </w:rPr>
        <w:t xml:space="preserve">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123" w:history="1">
        <w:r w:rsidRPr="00165CA0">
          <w:rPr>
            <w:rStyle w:val="afd"/>
            <w:sz w:val="28"/>
            <w:szCs w:val="28"/>
          </w:rPr>
          <w:t>(ф. 0504087)</w:t>
        </w:r>
      </w:hyperlink>
      <w:r w:rsidRPr="00165CA0">
        <w:rPr>
          <w:sz w:val="28"/>
          <w:szCs w:val="28"/>
        </w:rPr>
        <w:t>.</w:t>
      </w:r>
      <w:bookmarkEnd w:id="102"/>
    </w:p>
    <w:p w:rsidR="006D6DD1" w:rsidRPr="00165CA0" w:rsidRDefault="006D6DD1" w:rsidP="006D6DD1">
      <w:pPr>
        <w:pStyle w:val="2"/>
        <w:numPr>
          <w:ilvl w:val="0"/>
          <w:numId w:val="0"/>
        </w:numPr>
        <w:spacing w:before="0" w:after="0"/>
        <w:ind w:firstLine="851"/>
        <w:rPr>
          <w:sz w:val="28"/>
          <w:szCs w:val="28"/>
        </w:rPr>
      </w:pPr>
      <w:bookmarkStart w:id="103" w:name="_ref_1-e18c0ab4586a45"/>
      <w:r w:rsidRPr="00165CA0">
        <w:rPr>
          <w:sz w:val="28"/>
          <w:szCs w:val="28"/>
        </w:rPr>
        <w:t>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w:t>
      </w:r>
      <w:bookmarkEnd w:id="103"/>
    </w:p>
    <w:p w:rsidR="006D6DD1" w:rsidRPr="00165CA0" w:rsidRDefault="006D6DD1" w:rsidP="006D6DD1">
      <w:pPr>
        <w:pStyle w:val="2"/>
        <w:numPr>
          <w:ilvl w:val="0"/>
          <w:numId w:val="0"/>
        </w:numPr>
        <w:spacing w:before="0" w:after="0"/>
        <w:ind w:firstLine="851"/>
        <w:rPr>
          <w:sz w:val="28"/>
          <w:szCs w:val="28"/>
        </w:rPr>
      </w:pPr>
      <w:bookmarkStart w:id="104" w:name="_ref_1-234e9829458a46"/>
      <w:r w:rsidRPr="00165CA0">
        <w:rPr>
          <w:sz w:val="28"/>
          <w:szCs w:val="28"/>
        </w:rPr>
        <w:t>По итогам рассмотрения результатов теста на обесценение оформляется протокол комиссии по поступлению и выбытию активов, в котором указывается предлагаемое решение (проводить или не проводить оценку справедливой стоимости актива).</w:t>
      </w:r>
      <w:bookmarkEnd w:id="104"/>
    </w:p>
    <w:p w:rsidR="006D6DD1" w:rsidRPr="00165CA0" w:rsidRDefault="006D6DD1" w:rsidP="006D6DD1">
      <w:pPr>
        <w:spacing w:before="0" w:after="0"/>
        <w:ind w:firstLine="851"/>
        <w:rPr>
          <w:sz w:val="28"/>
          <w:szCs w:val="28"/>
        </w:rPr>
      </w:pPr>
      <w:r w:rsidRPr="00165CA0">
        <w:rPr>
          <w:sz w:val="28"/>
          <w:szCs w:val="28"/>
        </w:rPr>
        <w:t>В случае если предлагается решение о проведении оценки, также указывается оптимальный метод определения справедливой стоимости актива.</w:t>
      </w:r>
    </w:p>
    <w:p w:rsidR="006D6DD1" w:rsidRPr="00165CA0" w:rsidRDefault="006D6DD1" w:rsidP="006D6DD1">
      <w:pPr>
        <w:pStyle w:val="2"/>
        <w:numPr>
          <w:ilvl w:val="0"/>
          <w:numId w:val="0"/>
        </w:numPr>
        <w:spacing w:before="0" w:after="0"/>
        <w:ind w:firstLine="851"/>
        <w:rPr>
          <w:sz w:val="28"/>
          <w:szCs w:val="28"/>
        </w:rPr>
      </w:pPr>
      <w:bookmarkStart w:id="105" w:name="_ref_1-b9a1ad4195284f"/>
      <w:r w:rsidRPr="00165CA0">
        <w:rPr>
          <w:sz w:val="28"/>
          <w:szCs w:val="28"/>
        </w:rPr>
        <w:lastRenderedPageBreak/>
        <w:t>При выявлении признаков возможного обесценения (снижения убытка) руководитель</w:t>
      </w:r>
      <w:r w:rsidRPr="008A2A08">
        <w:rPr>
          <w:sz w:val="28"/>
          <w:szCs w:val="28"/>
        </w:rPr>
        <w:t xml:space="preserve"> </w:t>
      </w:r>
      <w:r w:rsidRPr="00165CA0">
        <w:rPr>
          <w:sz w:val="28"/>
          <w:szCs w:val="28"/>
        </w:rPr>
        <w:t>принимает решение о необходимости (об отсутствии необходимости) определения справедливой стоимости такого актива.</w:t>
      </w:r>
      <w:bookmarkEnd w:id="105"/>
    </w:p>
    <w:p w:rsidR="006D6DD1" w:rsidRPr="00165CA0" w:rsidRDefault="006D6DD1" w:rsidP="006D6DD1">
      <w:pPr>
        <w:pStyle w:val="2"/>
        <w:numPr>
          <w:ilvl w:val="0"/>
          <w:numId w:val="0"/>
        </w:numPr>
        <w:spacing w:before="0" w:after="0"/>
        <w:ind w:firstLine="851"/>
        <w:rPr>
          <w:sz w:val="28"/>
          <w:szCs w:val="28"/>
        </w:rPr>
      </w:pPr>
      <w:bookmarkStart w:id="106" w:name="_ref_1-f41b250cef1342"/>
      <w:r w:rsidRPr="00165CA0">
        <w:rPr>
          <w:sz w:val="28"/>
          <w:szCs w:val="28"/>
        </w:rPr>
        <w:t>Это решение оформляется протоколом комиссии по поступлению и выбытию активов с указанием метода, которым стоимость будет определена.</w:t>
      </w:r>
      <w:bookmarkEnd w:id="106"/>
    </w:p>
    <w:p w:rsidR="006D6DD1" w:rsidRPr="00165CA0" w:rsidRDefault="006D6DD1" w:rsidP="006D6DD1">
      <w:pPr>
        <w:pStyle w:val="2"/>
        <w:numPr>
          <w:ilvl w:val="0"/>
          <w:numId w:val="0"/>
        </w:numPr>
        <w:spacing w:before="0" w:after="0"/>
        <w:ind w:firstLine="851"/>
        <w:rPr>
          <w:sz w:val="28"/>
          <w:szCs w:val="28"/>
        </w:rPr>
      </w:pPr>
      <w:bookmarkStart w:id="107" w:name="_ref_1-82eba409a29d43"/>
      <w:r w:rsidRPr="00165CA0">
        <w:rPr>
          <w:sz w:val="28"/>
          <w:szCs w:val="28"/>
        </w:rPr>
        <w:t>При определении справедливой стоимости актива также оценивается необходимость изменения оставшегося срока полезного использования актива.</w:t>
      </w:r>
      <w:bookmarkEnd w:id="107"/>
    </w:p>
    <w:p w:rsidR="006D6DD1" w:rsidRPr="00165CA0" w:rsidRDefault="006D6DD1" w:rsidP="006D6DD1">
      <w:pPr>
        <w:pStyle w:val="2"/>
        <w:numPr>
          <w:ilvl w:val="0"/>
          <w:numId w:val="0"/>
        </w:numPr>
        <w:spacing w:before="0" w:after="0"/>
        <w:ind w:firstLine="851"/>
        <w:rPr>
          <w:sz w:val="28"/>
          <w:szCs w:val="28"/>
        </w:rPr>
      </w:pPr>
      <w:bookmarkStart w:id="108" w:name="_ref_1-3247905911cc48"/>
      <w:r w:rsidRPr="00165CA0">
        <w:rPr>
          <w:sz w:val="28"/>
          <w:szCs w:val="28"/>
        </w:rPr>
        <w:t xml:space="preserve">Если по результатам определения справедливой стоимости актива выявлен убыток от обесценения, то он подлежит признанию в </w:t>
      </w:r>
      <w:r>
        <w:rPr>
          <w:sz w:val="28"/>
          <w:szCs w:val="28"/>
        </w:rPr>
        <w:t xml:space="preserve">бюджетном (бухгалтерском) </w:t>
      </w:r>
      <w:r w:rsidRPr="00236A21">
        <w:rPr>
          <w:sz w:val="28"/>
          <w:szCs w:val="28"/>
        </w:rPr>
        <w:t>учет</w:t>
      </w:r>
      <w:r>
        <w:rPr>
          <w:sz w:val="28"/>
          <w:szCs w:val="28"/>
        </w:rPr>
        <w:t>е</w:t>
      </w:r>
      <w:r w:rsidRPr="00165CA0">
        <w:rPr>
          <w:sz w:val="28"/>
          <w:szCs w:val="28"/>
        </w:rPr>
        <w:t>.</w:t>
      </w:r>
      <w:bookmarkStart w:id="109" w:name="_ref_1-6307a6b3ee7c44"/>
      <w:bookmarkEnd w:id="108"/>
      <w:r>
        <w:rPr>
          <w:sz w:val="28"/>
          <w:szCs w:val="28"/>
        </w:rPr>
        <w:t xml:space="preserve"> </w:t>
      </w:r>
      <w:r w:rsidRPr="00165CA0">
        <w:rPr>
          <w:sz w:val="28"/>
          <w:szCs w:val="28"/>
        </w:rPr>
        <w:t xml:space="preserve">Убыток от обесценения актива и (или) изменение оставшегося срока полезного использования актива признается в </w:t>
      </w:r>
      <w:r>
        <w:rPr>
          <w:sz w:val="28"/>
          <w:szCs w:val="28"/>
        </w:rPr>
        <w:t xml:space="preserve">бюджетном (бухгалтерском) </w:t>
      </w:r>
      <w:r w:rsidRPr="00236A21">
        <w:rPr>
          <w:sz w:val="28"/>
          <w:szCs w:val="28"/>
        </w:rPr>
        <w:t>учет</w:t>
      </w:r>
      <w:r>
        <w:rPr>
          <w:sz w:val="28"/>
          <w:szCs w:val="28"/>
        </w:rPr>
        <w:t>е</w:t>
      </w:r>
      <w:r w:rsidRPr="00165CA0">
        <w:rPr>
          <w:sz w:val="28"/>
          <w:szCs w:val="28"/>
        </w:rPr>
        <w:t xml:space="preserve"> на основании Бухгалтерской справки </w:t>
      </w:r>
      <w:hyperlink r:id="rId124" w:history="1">
        <w:r w:rsidRPr="00165CA0">
          <w:rPr>
            <w:rStyle w:val="afd"/>
            <w:sz w:val="28"/>
            <w:szCs w:val="28"/>
          </w:rPr>
          <w:t>(ф. 0504833)</w:t>
        </w:r>
      </w:hyperlink>
      <w:r w:rsidRPr="00165CA0">
        <w:rPr>
          <w:sz w:val="28"/>
          <w:szCs w:val="28"/>
        </w:rPr>
        <w:t xml:space="preserve"> </w:t>
      </w:r>
      <w:bookmarkEnd w:id="109"/>
    </w:p>
    <w:p w:rsidR="006D6DD1" w:rsidRPr="00165CA0" w:rsidRDefault="006D6DD1" w:rsidP="006D6DD1">
      <w:pPr>
        <w:pStyle w:val="2"/>
        <w:numPr>
          <w:ilvl w:val="0"/>
          <w:numId w:val="0"/>
        </w:numPr>
        <w:spacing w:before="0" w:after="0"/>
        <w:ind w:firstLine="851"/>
        <w:rPr>
          <w:sz w:val="28"/>
          <w:szCs w:val="28"/>
        </w:rPr>
      </w:pPr>
      <w:bookmarkStart w:id="110" w:name="_ref_1-dfd62af0a63349"/>
      <w:r w:rsidRPr="00165CA0">
        <w:rPr>
          <w:sz w:val="28"/>
          <w:szCs w:val="28"/>
        </w:rPr>
        <w:t xml:space="preserve">Восстановление убытка от обесценения отражается в </w:t>
      </w:r>
      <w:r>
        <w:rPr>
          <w:sz w:val="28"/>
          <w:szCs w:val="28"/>
        </w:rPr>
        <w:t xml:space="preserve">бюджетном (бухгалтерском) </w:t>
      </w:r>
      <w:r w:rsidRPr="00236A21">
        <w:rPr>
          <w:sz w:val="28"/>
          <w:szCs w:val="28"/>
        </w:rPr>
        <w:t>учет</w:t>
      </w:r>
      <w:r>
        <w:rPr>
          <w:sz w:val="28"/>
          <w:szCs w:val="28"/>
        </w:rPr>
        <w:t>е</w:t>
      </w:r>
      <w:r w:rsidRPr="00165CA0">
        <w:rPr>
          <w:sz w:val="28"/>
          <w:szCs w:val="28"/>
        </w:rPr>
        <w:t xml:space="preserve"> только в том случае, если с момента последнего признания убытка от обесценения актива был изменен метод определения справедливой стоимости актива.</w:t>
      </w:r>
      <w:bookmarkEnd w:id="110"/>
    </w:p>
    <w:p w:rsidR="006D6DD1" w:rsidRPr="00165CA0" w:rsidRDefault="006D6DD1" w:rsidP="006D6DD1">
      <w:pPr>
        <w:spacing w:before="0" w:after="0"/>
        <w:ind w:firstLine="851"/>
        <w:rPr>
          <w:i/>
          <w:sz w:val="28"/>
          <w:szCs w:val="28"/>
        </w:rPr>
      </w:pPr>
      <w:bookmarkStart w:id="111" w:name="_ref_1-d8c0590a3b5849"/>
      <w:r w:rsidRPr="00165CA0">
        <w:rPr>
          <w:sz w:val="28"/>
          <w:szCs w:val="28"/>
        </w:rPr>
        <w:t xml:space="preserve">Снижение убытка от обесценения актива и (или) изменение оставшегося срока полезного использования актива признается в </w:t>
      </w:r>
      <w:r>
        <w:rPr>
          <w:sz w:val="28"/>
          <w:szCs w:val="28"/>
        </w:rPr>
        <w:t xml:space="preserve">бюджетном (бухгалтерском) </w:t>
      </w:r>
      <w:r w:rsidRPr="00236A21">
        <w:rPr>
          <w:sz w:val="28"/>
          <w:szCs w:val="28"/>
        </w:rPr>
        <w:t>учет</w:t>
      </w:r>
      <w:r>
        <w:rPr>
          <w:sz w:val="28"/>
          <w:szCs w:val="28"/>
        </w:rPr>
        <w:t xml:space="preserve">е </w:t>
      </w:r>
      <w:r w:rsidRPr="00165CA0">
        <w:rPr>
          <w:sz w:val="28"/>
          <w:szCs w:val="28"/>
        </w:rPr>
        <w:t xml:space="preserve">на основании Бухгалтерской справки </w:t>
      </w:r>
      <w:hyperlink r:id="rId125" w:history="1">
        <w:r w:rsidRPr="00165CA0">
          <w:rPr>
            <w:rStyle w:val="afd"/>
            <w:sz w:val="28"/>
            <w:szCs w:val="28"/>
          </w:rPr>
          <w:t>(ф. 0504833)</w:t>
        </w:r>
      </w:hyperlink>
      <w:r w:rsidRPr="00165CA0">
        <w:rPr>
          <w:sz w:val="28"/>
          <w:szCs w:val="28"/>
        </w:rPr>
        <w:t xml:space="preserve"> </w:t>
      </w:r>
      <w:bookmarkEnd w:id="111"/>
    </w:p>
    <w:p w:rsidR="006D6DD1" w:rsidRDefault="006D6DD1" w:rsidP="006D6DD1">
      <w:pPr>
        <w:spacing w:before="0" w:after="0"/>
        <w:ind w:firstLine="851"/>
        <w:jc w:val="center"/>
        <w:rPr>
          <w:sz w:val="28"/>
          <w:szCs w:val="28"/>
          <w:u w:val="single"/>
        </w:rPr>
      </w:pPr>
    </w:p>
    <w:p w:rsidR="006D6DD1" w:rsidRPr="00165CA0" w:rsidRDefault="006D6DD1" w:rsidP="006D6DD1">
      <w:pPr>
        <w:spacing w:before="0" w:after="0"/>
        <w:ind w:firstLine="851"/>
        <w:jc w:val="center"/>
        <w:rPr>
          <w:sz w:val="28"/>
          <w:szCs w:val="28"/>
          <w:u w:val="single"/>
        </w:rPr>
      </w:pPr>
      <w:r w:rsidRPr="00165CA0">
        <w:rPr>
          <w:sz w:val="28"/>
          <w:szCs w:val="28"/>
          <w:u w:val="single"/>
        </w:rPr>
        <w:t>«Методика проведения теста на обесценение»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4253"/>
      </w:tblGrid>
      <w:tr w:rsidR="006D6DD1" w:rsidRPr="00165CA0" w:rsidTr="006D6DD1">
        <w:tc>
          <w:tcPr>
            <w:tcW w:w="5353" w:type="dxa"/>
            <w:shd w:val="clear" w:color="auto" w:fill="auto"/>
          </w:tcPr>
          <w:p w:rsidR="006D6DD1" w:rsidRPr="00165CA0" w:rsidRDefault="006D6DD1" w:rsidP="006D6DD1">
            <w:pPr>
              <w:autoSpaceDE w:val="0"/>
              <w:autoSpaceDN w:val="0"/>
              <w:adjustRightInd w:val="0"/>
              <w:spacing w:before="0" w:after="0"/>
              <w:ind w:firstLine="851"/>
              <w:jc w:val="center"/>
              <w:rPr>
                <w:b/>
                <w:sz w:val="24"/>
                <w:szCs w:val="24"/>
              </w:rPr>
            </w:pPr>
            <w:r w:rsidRPr="00165CA0">
              <w:rPr>
                <w:b/>
                <w:sz w:val="24"/>
                <w:szCs w:val="24"/>
              </w:rPr>
              <w:t>Признак, указывающий на возможное обесценение актива</w:t>
            </w:r>
          </w:p>
        </w:tc>
        <w:tc>
          <w:tcPr>
            <w:tcW w:w="4253" w:type="dxa"/>
            <w:shd w:val="clear" w:color="auto" w:fill="auto"/>
          </w:tcPr>
          <w:p w:rsidR="006D6DD1" w:rsidRPr="00165CA0" w:rsidRDefault="006D6DD1" w:rsidP="006D6DD1">
            <w:pPr>
              <w:spacing w:before="0" w:after="0"/>
              <w:ind w:firstLine="851"/>
              <w:jc w:val="center"/>
              <w:rPr>
                <w:b/>
                <w:sz w:val="24"/>
                <w:szCs w:val="24"/>
              </w:rPr>
            </w:pPr>
            <w:r w:rsidRPr="00165CA0">
              <w:rPr>
                <w:b/>
                <w:sz w:val="24"/>
                <w:szCs w:val="24"/>
              </w:rPr>
              <w:t>Метод проведения анализа на наличие/отсутствие признаков обесценения</w:t>
            </w:r>
          </w:p>
        </w:tc>
      </w:tr>
      <w:tr w:rsidR="006D6DD1" w:rsidRPr="00165CA0" w:rsidTr="006D6DD1">
        <w:tc>
          <w:tcPr>
            <w:tcW w:w="9606" w:type="dxa"/>
            <w:gridSpan w:val="2"/>
            <w:shd w:val="clear" w:color="auto" w:fill="auto"/>
          </w:tcPr>
          <w:p w:rsidR="006D6DD1" w:rsidRPr="00165CA0" w:rsidRDefault="006D6DD1" w:rsidP="006D6DD1">
            <w:pPr>
              <w:spacing w:before="0" w:after="0"/>
              <w:ind w:firstLine="851"/>
              <w:jc w:val="center"/>
              <w:rPr>
                <w:i/>
                <w:sz w:val="24"/>
                <w:szCs w:val="24"/>
              </w:rPr>
            </w:pPr>
            <w:r w:rsidRPr="00165CA0">
              <w:rPr>
                <w:i/>
                <w:sz w:val="24"/>
                <w:szCs w:val="24"/>
              </w:rPr>
              <w:t>Внешние признаки обесценения актива</w:t>
            </w:r>
          </w:p>
        </w:tc>
      </w:tr>
      <w:tr w:rsidR="006D6DD1" w:rsidRPr="00165CA0" w:rsidTr="006D6DD1">
        <w:tc>
          <w:tcPr>
            <w:tcW w:w="5353" w:type="dxa"/>
            <w:shd w:val="clear" w:color="auto" w:fill="auto"/>
          </w:tcPr>
          <w:p w:rsidR="006D6DD1" w:rsidRPr="00165CA0" w:rsidRDefault="006D6DD1" w:rsidP="006D6DD1">
            <w:pPr>
              <w:autoSpaceDE w:val="0"/>
              <w:autoSpaceDN w:val="0"/>
              <w:adjustRightInd w:val="0"/>
              <w:spacing w:before="0" w:after="0"/>
              <w:ind w:firstLine="851"/>
              <w:rPr>
                <w:sz w:val="24"/>
                <w:szCs w:val="24"/>
              </w:rPr>
            </w:pPr>
            <w:r w:rsidRPr="00165CA0">
              <w:rPr>
                <w:sz w:val="24"/>
                <w:szCs w:val="24"/>
              </w:rPr>
              <w:t>существенные (долгосрочные - более периода, за который осуществляется планирование деятельности субъекта учета) изменения в законодательстве Российской Федерации, внешней и внутренней политике, экономике, технологиях, которые произошли в течение отчетного года или произойдут в ближайшем будущем и которые неблагоприятно влияют (окажут влияние) на деятельность субъекта учета</w:t>
            </w:r>
          </w:p>
        </w:tc>
        <w:tc>
          <w:tcPr>
            <w:tcW w:w="4253" w:type="dxa"/>
            <w:shd w:val="clear" w:color="auto" w:fill="auto"/>
          </w:tcPr>
          <w:p w:rsidR="006D6DD1" w:rsidRPr="00165CA0" w:rsidRDefault="006D6DD1" w:rsidP="006D6DD1">
            <w:pPr>
              <w:spacing w:before="0" w:after="0"/>
              <w:ind w:firstLine="851"/>
              <w:rPr>
                <w:sz w:val="24"/>
                <w:szCs w:val="24"/>
              </w:rPr>
            </w:pPr>
            <w:r w:rsidRPr="00165CA0">
              <w:rPr>
                <w:sz w:val="24"/>
                <w:szCs w:val="24"/>
              </w:rPr>
              <w:t xml:space="preserve">Анализ принимаемых нормативно-правовых документов Российской Федерации, субъекта РФ, а также нормативно-правовых документов по отрасли  за отчетный год, которые могли бы неблагоприятно повлиять на деятельность </w:t>
            </w:r>
            <w:r>
              <w:rPr>
                <w:sz w:val="24"/>
                <w:szCs w:val="24"/>
              </w:rPr>
              <w:t>учреждения</w:t>
            </w:r>
            <w:r w:rsidRPr="00165CA0">
              <w:rPr>
                <w:sz w:val="24"/>
                <w:szCs w:val="24"/>
              </w:rPr>
              <w:t>.</w:t>
            </w:r>
          </w:p>
        </w:tc>
      </w:tr>
      <w:tr w:rsidR="006D6DD1" w:rsidRPr="00165CA0" w:rsidTr="006D6DD1">
        <w:tc>
          <w:tcPr>
            <w:tcW w:w="5353" w:type="dxa"/>
            <w:shd w:val="clear" w:color="auto" w:fill="auto"/>
          </w:tcPr>
          <w:p w:rsidR="006D6DD1" w:rsidRPr="00165CA0" w:rsidRDefault="006D6DD1" w:rsidP="006D6DD1">
            <w:pPr>
              <w:autoSpaceDE w:val="0"/>
              <w:autoSpaceDN w:val="0"/>
              <w:adjustRightInd w:val="0"/>
              <w:spacing w:before="0" w:after="0"/>
              <w:ind w:firstLine="851"/>
              <w:rPr>
                <w:sz w:val="24"/>
                <w:szCs w:val="24"/>
              </w:rPr>
            </w:pPr>
            <w:r w:rsidRPr="00165CA0">
              <w:rPr>
                <w:sz w:val="24"/>
                <w:szCs w:val="24"/>
              </w:rPr>
              <w:t>значительное снижение справедливой стоимости актива за отчетный год по сравнению со снижением справедливой стоимости актива в результате его эксплуатации и (или) устаревания (нормального физического и (или) морального износа)</w:t>
            </w:r>
          </w:p>
        </w:tc>
        <w:tc>
          <w:tcPr>
            <w:tcW w:w="4253" w:type="dxa"/>
            <w:shd w:val="clear" w:color="auto" w:fill="auto"/>
          </w:tcPr>
          <w:p w:rsidR="006D6DD1" w:rsidRPr="00165CA0" w:rsidRDefault="006D6DD1" w:rsidP="006D6DD1">
            <w:pPr>
              <w:spacing w:before="0" w:after="0"/>
              <w:ind w:firstLine="851"/>
              <w:rPr>
                <w:sz w:val="24"/>
                <w:szCs w:val="24"/>
              </w:rPr>
            </w:pPr>
            <w:r w:rsidRPr="00165CA0">
              <w:rPr>
                <w:sz w:val="24"/>
                <w:szCs w:val="24"/>
              </w:rPr>
              <w:t xml:space="preserve">Анализ рынка продукции по соответствующему направлению (выпуск принципиально нового продукта, отвечающего современным требованиям), анализ стоимости </w:t>
            </w:r>
            <w:r w:rsidRPr="00165CA0">
              <w:rPr>
                <w:sz w:val="24"/>
                <w:szCs w:val="24"/>
              </w:rPr>
              <w:lastRenderedPageBreak/>
              <w:t>аналогичной продукции на момент проведения инвентаризации.</w:t>
            </w:r>
          </w:p>
        </w:tc>
      </w:tr>
      <w:tr w:rsidR="006D6DD1" w:rsidRPr="00165CA0" w:rsidTr="006D6DD1">
        <w:tc>
          <w:tcPr>
            <w:tcW w:w="5353" w:type="dxa"/>
            <w:shd w:val="clear" w:color="auto" w:fill="auto"/>
          </w:tcPr>
          <w:p w:rsidR="006D6DD1" w:rsidRPr="00165CA0" w:rsidRDefault="006D6DD1" w:rsidP="006D6DD1">
            <w:pPr>
              <w:autoSpaceDE w:val="0"/>
              <w:autoSpaceDN w:val="0"/>
              <w:adjustRightInd w:val="0"/>
              <w:spacing w:before="0" w:after="0"/>
              <w:ind w:firstLine="851"/>
              <w:rPr>
                <w:sz w:val="24"/>
                <w:szCs w:val="24"/>
              </w:rPr>
            </w:pPr>
            <w:r w:rsidRPr="00165CA0">
              <w:rPr>
                <w:sz w:val="24"/>
                <w:szCs w:val="24"/>
              </w:rPr>
              <w:lastRenderedPageBreak/>
              <w:t>отсутствие либо значительное снижение потребности в продукции, работах, услугах, обеспечиваемых активом</w:t>
            </w:r>
          </w:p>
        </w:tc>
        <w:tc>
          <w:tcPr>
            <w:tcW w:w="4253" w:type="dxa"/>
            <w:shd w:val="clear" w:color="auto" w:fill="auto"/>
          </w:tcPr>
          <w:p w:rsidR="006D6DD1" w:rsidRPr="00165CA0" w:rsidRDefault="006D6DD1" w:rsidP="006D6DD1">
            <w:pPr>
              <w:spacing w:before="0" w:after="0"/>
              <w:ind w:firstLine="851"/>
              <w:rPr>
                <w:sz w:val="24"/>
                <w:szCs w:val="24"/>
              </w:rPr>
            </w:pPr>
            <w:r w:rsidRPr="00165CA0">
              <w:rPr>
                <w:sz w:val="24"/>
                <w:szCs w:val="24"/>
              </w:rPr>
              <w:t>Анализ потребления продукции, работ, услуг, для обеспечения которых используется соответствующий актив.</w:t>
            </w:r>
          </w:p>
        </w:tc>
      </w:tr>
    </w:tbl>
    <w:p w:rsidR="006D6DD1" w:rsidRPr="00165CA0" w:rsidRDefault="006D6DD1" w:rsidP="006D6DD1">
      <w:pPr>
        <w:spacing w:before="0" w:after="0"/>
        <w:ind w:firstLine="851"/>
        <w:rPr>
          <w:vanish/>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4253"/>
      </w:tblGrid>
      <w:tr w:rsidR="006D6DD1" w:rsidRPr="00165CA0" w:rsidTr="006D6DD1">
        <w:tc>
          <w:tcPr>
            <w:tcW w:w="9606" w:type="dxa"/>
            <w:gridSpan w:val="2"/>
            <w:shd w:val="clear" w:color="auto" w:fill="auto"/>
          </w:tcPr>
          <w:p w:rsidR="006D6DD1" w:rsidRPr="00165CA0" w:rsidRDefault="006D6DD1" w:rsidP="006D6DD1">
            <w:pPr>
              <w:spacing w:before="0" w:after="0"/>
              <w:ind w:firstLine="851"/>
              <w:jc w:val="center"/>
              <w:rPr>
                <w:i/>
                <w:sz w:val="24"/>
                <w:szCs w:val="24"/>
              </w:rPr>
            </w:pPr>
            <w:r w:rsidRPr="00165CA0">
              <w:rPr>
                <w:i/>
                <w:sz w:val="24"/>
                <w:szCs w:val="24"/>
              </w:rPr>
              <w:t>Внутренние признаки обесценения актива</w:t>
            </w:r>
          </w:p>
        </w:tc>
      </w:tr>
      <w:tr w:rsidR="006D6DD1" w:rsidRPr="00165CA0" w:rsidTr="006D6DD1">
        <w:tc>
          <w:tcPr>
            <w:tcW w:w="5353" w:type="dxa"/>
            <w:shd w:val="clear" w:color="auto" w:fill="auto"/>
          </w:tcPr>
          <w:p w:rsidR="006D6DD1" w:rsidRPr="00165CA0" w:rsidRDefault="006D6DD1" w:rsidP="006D6DD1">
            <w:pPr>
              <w:autoSpaceDE w:val="0"/>
              <w:autoSpaceDN w:val="0"/>
              <w:adjustRightInd w:val="0"/>
              <w:spacing w:before="0" w:after="0"/>
              <w:ind w:firstLine="851"/>
              <w:rPr>
                <w:sz w:val="24"/>
                <w:szCs w:val="24"/>
              </w:rPr>
            </w:pPr>
            <w:r w:rsidRPr="00165CA0">
              <w:rPr>
                <w:sz w:val="24"/>
                <w:szCs w:val="24"/>
              </w:rPr>
              <w:t>моральное устаревание и (или) физическое повреждение актива, снижающие его полезный потенциал</w:t>
            </w:r>
          </w:p>
        </w:tc>
        <w:tc>
          <w:tcPr>
            <w:tcW w:w="4253" w:type="dxa"/>
            <w:shd w:val="clear" w:color="auto" w:fill="auto"/>
          </w:tcPr>
          <w:p w:rsidR="006D6DD1" w:rsidRPr="00165CA0" w:rsidRDefault="006D6DD1" w:rsidP="006D6DD1">
            <w:pPr>
              <w:spacing w:before="0" w:after="0"/>
              <w:ind w:firstLine="851"/>
              <w:rPr>
                <w:sz w:val="24"/>
                <w:szCs w:val="24"/>
              </w:rPr>
            </w:pPr>
            <w:r w:rsidRPr="00165CA0">
              <w:rPr>
                <w:sz w:val="24"/>
                <w:szCs w:val="24"/>
              </w:rPr>
              <w:t>Анализ полезного потенциала, получаемого от актива: осмотр на физические повреждения, анализ временных затрат обеспечивающих основные действия актива («анализ на быстродействие»).</w:t>
            </w:r>
          </w:p>
        </w:tc>
      </w:tr>
      <w:tr w:rsidR="006D6DD1" w:rsidRPr="00165CA0" w:rsidTr="006D6DD1">
        <w:tc>
          <w:tcPr>
            <w:tcW w:w="5353" w:type="dxa"/>
            <w:shd w:val="clear" w:color="auto" w:fill="auto"/>
          </w:tcPr>
          <w:p w:rsidR="006D6DD1" w:rsidRPr="00165CA0" w:rsidRDefault="006D6DD1" w:rsidP="006D6DD1">
            <w:pPr>
              <w:autoSpaceDE w:val="0"/>
              <w:autoSpaceDN w:val="0"/>
              <w:adjustRightInd w:val="0"/>
              <w:spacing w:before="0" w:after="0"/>
              <w:ind w:firstLine="851"/>
              <w:rPr>
                <w:sz w:val="24"/>
                <w:szCs w:val="24"/>
              </w:rPr>
            </w:pPr>
            <w:r w:rsidRPr="00165CA0">
              <w:rPr>
                <w:sz w:val="24"/>
                <w:szCs w:val="24"/>
              </w:rPr>
              <w:t>существенные долгосрочные изменения в степени и (или) способе использования актива, которые произошли в течение отчетного периода или ожидаются в ближайшем будущем и которые неблагоприятно повлияют на деятельность субъекта учета (например: консервация (простой) актива, принятие решения о прекращении или реструктуризации деятельности субъекта учета, в которой используется актив; принятие решения о выбытии актива ранее ожидаемого срока владения и (или) использования такого актива субъектом учета; принятие решения о существенном уменьшении срока полезного использования актива)</w:t>
            </w:r>
          </w:p>
          <w:p w:rsidR="006D6DD1" w:rsidRPr="00165CA0" w:rsidRDefault="006D6DD1" w:rsidP="006D6DD1">
            <w:pPr>
              <w:autoSpaceDE w:val="0"/>
              <w:autoSpaceDN w:val="0"/>
              <w:adjustRightInd w:val="0"/>
              <w:spacing w:before="0" w:after="0"/>
              <w:ind w:firstLine="851"/>
              <w:rPr>
                <w:sz w:val="24"/>
                <w:szCs w:val="24"/>
              </w:rPr>
            </w:pPr>
            <w:r w:rsidRPr="00165CA0">
              <w:rPr>
                <w:sz w:val="24"/>
                <w:szCs w:val="24"/>
              </w:rPr>
              <w:t>принятие решения о приостановлении создания объекта имущества на неопределенный срок</w:t>
            </w:r>
          </w:p>
        </w:tc>
        <w:tc>
          <w:tcPr>
            <w:tcW w:w="4253" w:type="dxa"/>
            <w:shd w:val="clear" w:color="auto" w:fill="auto"/>
          </w:tcPr>
          <w:p w:rsidR="006D6DD1" w:rsidRPr="00165CA0" w:rsidRDefault="006D6DD1" w:rsidP="006D6DD1">
            <w:pPr>
              <w:spacing w:before="0" w:after="0"/>
              <w:ind w:firstLine="851"/>
              <w:rPr>
                <w:sz w:val="24"/>
                <w:szCs w:val="24"/>
              </w:rPr>
            </w:pPr>
            <w:r w:rsidRPr="00165CA0">
              <w:rPr>
                <w:sz w:val="24"/>
                <w:szCs w:val="24"/>
              </w:rPr>
              <w:t xml:space="preserve">Анализ распорядительных документов собственника имущества и учреждения. </w:t>
            </w:r>
          </w:p>
        </w:tc>
      </w:tr>
      <w:tr w:rsidR="006D6DD1" w:rsidRPr="00165CA0" w:rsidTr="006D6DD1">
        <w:tc>
          <w:tcPr>
            <w:tcW w:w="5353" w:type="dxa"/>
            <w:shd w:val="clear" w:color="auto" w:fill="auto"/>
          </w:tcPr>
          <w:p w:rsidR="006D6DD1" w:rsidRPr="00165CA0" w:rsidRDefault="006D6DD1" w:rsidP="006D6DD1">
            <w:pPr>
              <w:autoSpaceDE w:val="0"/>
              <w:autoSpaceDN w:val="0"/>
              <w:adjustRightInd w:val="0"/>
              <w:spacing w:before="0" w:after="0"/>
              <w:ind w:firstLine="851"/>
              <w:rPr>
                <w:sz w:val="24"/>
                <w:szCs w:val="24"/>
              </w:rPr>
            </w:pPr>
            <w:r w:rsidRPr="00165CA0">
              <w:rPr>
                <w:sz w:val="24"/>
                <w:szCs w:val="24"/>
              </w:rPr>
              <w:t>значительное ухудшение финансовых (экономических) результатов использования актива, либо появление данных, указывающих, что финансовые (экономические) результаты использования актива ухудшатся по сравнению с ожиданиями</w:t>
            </w:r>
          </w:p>
          <w:p w:rsidR="006D6DD1" w:rsidRPr="00165CA0" w:rsidRDefault="006D6DD1" w:rsidP="006D6DD1">
            <w:pPr>
              <w:autoSpaceDE w:val="0"/>
              <w:autoSpaceDN w:val="0"/>
              <w:adjustRightInd w:val="0"/>
              <w:spacing w:before="0" w:after="0"/>
              <w:ind w:firstLine="851"/>
              <w:rPr>
                <w:sz w:val="24"/>
                <w:szCs w:val="24"/>
              </w:rPr>
            </w:pPr>
            <w:r w:rsidRPr="00165CA0">
              <w:rPr>
                <w:sz w:val="24"/>
                <w:szCs w:val="24"/>
              </w:rPr>
              <w:t>(например, сокращение срока полезного использования актива, объема производства, обеспечиваемого активом, по сравнению с тем, что предполагалось первоначально)</w:t>
            </w:r>
          </w:p>
        </w:tc>
        <w:tc>
          <w:tcPr>
            <w:tcW w:w="4253" w:type="dxa"/>
            <w:shd w:val="clear" w:color="auto" w:fill="auto"/>
          </w:tcPr>
          <w:p w:rsidR="006D6DD1" w:rsidRPr="00165CA0" w:rsidRDefault="006D6DD1" w:rsidP="006D6DD1">
            <w:pPr>
              <w:spacing w:before="0" w:after="0"/>
              <w:ind w:firstLine="851"/>
              <w:rPr>
                <w:sz w:val="24"/>
                <w:szCs w:val="24"/>
              </w:rPr>
            </w:pPr>
            <w:r w:rsidRPr="00165CA0">
              <w:rPr>
                <w:sz w:val="24"/>
                <w:szCs w:val="24"/>
              </w:rPr>
              <w:t>Анализ результатов использования актива (выход продукции, быстродействие, нарушение основных функций).</w:t>
            </w:r>
          </w:p>
        </w:tc>
      </w:tr>
      <w:tr w:rsidR="006D6DD1" w:rsidRPr="00165CA0" w:rsidTr="006D6DD1">
        <w:tc>
          <w:tcPr>
            <w:tcW w:w="5353" w:type="dxa"/>
            <w:shd w:val="clear" w:color="auto" w:fill="auto"/>
          </w:tcPr>
          <w:p w:rsidR="006D6DD1" w:rsidRPr="00165CA0" w:rsidRDefault="006D6DD1" w:rsidP="006D6DD1">
            <w:pPr>
              <w:autoSpaceDE w:val="0"/>
              <w:autoSpaceDN w:val="0"/>
              <w:adjustRightInd w:val="0"/>
              <w:spacing w:before="0" w:after="0"/>
              <w:ind w:firstLine="851"/>
              <w:rPr>
                <w:sz w:val="24"/>
                <w:szCs w:val="24"/>
              </w:rPr>
            </w:pPr>
            <w:r w:rsidRPr="00165CA0">
              <w:rPr>
                <w:sz w:val="24"/>
                <w:szCs w:val="24"/>
              </w:rPr>
              <w:t>резкое увеличение расходов субъекта учета на эксплуатацию или обслуживание актива по сравнению с тем, что было первоначально запланировано</w:t>
            </w:r>
          </w:p>
        </w:tc>
        <w:tc>
          <w:tcPr>
            <w:tcW w:w="4253" w:type="dxa"/>
            <w:shd w:val="clear" w:color="auto" w:fill="auto"/>
          </w:tcPr>
          <w:p w:rsidR="006D6DD1" w:rsidRPr="00165CA0" w:rsidRDefault="006D6DD1" w:rsidP="006D6DD1">
            <w:pPr>
              <w:spacing w:before="0" w:after="0"/>
              <w:ind w:firstLine="851"/>
              <w:rPr>
                <w:sz w:val="24"/>
                <w:szCs w:val="24"/>
              </w:rPr>
            </w:pPr>
            <w:r w:rsidRPr="00165CA0">
              <w:rPr>
                <w:sz w:val="24"/>
                <w:szCs w:val="24"/>
              </w:rPr>
              <w:t xml:space="preserve">Анализ произведенных расходов за текущий финансовый год в части обслуживания (содержания, ремонта) актива. </w:t>
            </w:r>
          </w:p>
        </w:tc>
      </w:tr>
    </w:tbl>
    <w:p w:rsidR="006D6DD1" w:rsidRPr="00165CA0" w:rsidRDefault="006D6DD1" w:rsidP="006D6DD1">
      <w:pPr>
        <w:spacing w:before="0" w:after="0"/>
        <w:ind w:firstLine="851"/>
        <w:rPr>
          <w:sz w:val="28"/>
          <w:szCs w:val="28"/>
        </w:rPr>
      </w:pPr>
    </w:p>
    <w:p w:rsidR="006D6DD1" w:rsidRDefault="006D6DD1" w:rsidP="006D6DD1">
      <w:pPr>
        <w:pStyle w:val="1"/>
        <w:numPr>
          <w:ilvl w:val="0"/>
          <w:numId w:val="0"/>
        </w:numPr>
        <w:spacing w:before="0" w:after="0"/>
        <w:rPr>
          <w:sz w:val="28"/>
        </w:rPr>
      </w:pPr>
      <w:bookmarkStart w:id="112" w:name="_ref_1-8c74398a4b8742"/>
      <w:r>
        <w:rPr>
          <w:sz w:val="28"/>
        </w:rPr>
        <w:lastRenderedPageBreak/>
        <w:t>15.</w:t>
      </w:r>
      <w:r w:rsidRPr="00165CA0">
        <w:rPr>
          <w:sz w:val="28"/>
        </w:rPr>
        <w:t>Забалансовый учет</w:t>
      </w:r>
      <w:bookmarkEnd w:id="112"/>
    </w:p>
    <w:p w:rsidR="006D6DD1" w:rsidRPr="005379F1" w:rsidRDefault="006D6DD1" w:rsidP="006D6DD1"/>
    <w:p w:rsidR="006D6DD1" w:rsidRDefault="006D6DD1" w:rsidP="006D6DD1">
      <w:pPr>
        <w:pStyle w:val="2"/>
        <w:numPr>
          <w:ilvl w:val="0"/>
          <w:numId w:val="0"/>
        </w:numPr>
        <w:spacing w:before="0" w:after="0"/>
        <w:ind w:firstLine="851"/>
        <w:rPr>
          <w:sz w:val="28"/>
          <w:szCs w:val="28"/>
        </w:rPr>
      </w:pPr>
      <w:bookmarkStart w:id="113" w:name="_ref_1-17ec0406dd5442"/>
      <w:r>
        <w:rPr>
          <w:sz w:val="28"/>
          <w:szCs w:val="28"/>
        </w:rPr>
        <w:t>Бюджетный (бухгалтерский) учет</w:t>
      </w:r>
      <w:r w:rsidRPr="00165CA0">
        <w:rPr>
          <w:sz w:val="28"/>
          <w:szCs w:val="28"/>
        </w:rPr>
        <w:t xml:space="preserve"> на </w:t>
      </w:r>
      <w:proofErr w:type="spellStart"/>
      <w:r w:rsidRPr="00165CA0">
        <w:rPr>
          <w:sz w:val="28"/>
          <w:szCs w:val="28"/>
        </w:rPr>
        <w:t>забалансовых</w:t>
      </w:r>
      <w:proofErr w:type="spellEnd"/>
      <w:r w:rsidRPr="00165CA0">
        <w:rPr>
          <w:sz w:val="28"/>
          <w:szCs w:val="28"/>
        </w:rPr>
        <w:t xml:space="preserve"> счетах ведется в разрезе кодов вида финансового обеспечения (деятельности)</w:t>
      </w:r>
      <w:bookmarkEnd w:id="113"/>
      <w:r>
        <w:rPr>
          <w:sz w:val="28"/>
          <w:szCs w:val="28"/>
        </w:rPr>
        <w:t>.</w:t>
      </w:r>
    </w:p>
    <w:p w:rsidR="006D6DD1" w:rsidRDefault="006D6DD1" w:rsidP="006D6DD1">
      <w:pPr>
        <w:rPr>
          <w:sz w:val="28"/>
          <w:szCs w:val="28"/>
        </w:rPr>
      </w:pPr>
      <w:r w:rsidRPr="00165CA0">
        <w:rPr>
          <w:sz w:val="28"/>
          <w:szCs w:val="28"/>
        </w:rPr>
        <w:t xml:space="preserve">На </w:t>
      </w:r>
      <w:proofErr w:type="spellStart"/>
      <w:r w:rsidRPr="00165CA0">
        <w:rPr>
          <w:sz w:val="28"/>
          <w:szCs w:val="28"/>
        </w:rPr>
        <w:t>забалансовом</w:t>
      </w:r>
      <w:proofErr w:type="spellEnd"/>
      <w:r w:rsidRPr="00165CA0">
        <w:rPr>
          <w:sz w:val="28"/>
          <w:szCs w:val="28"/>
        </w:rPr>
        <w:t xml:space="preserve"> </w:t>
      </w:r>
      <w:hyperlink r:id="rId126" w:history="1">
        <w:r w:rsidRPr="00165CA0">
          <w:rPr>
            <w:rStyle w:val="afd"/>
            <w:sz w:val="28"/>
            <w:szCs w:val="28"/>
          </w:rPr>
          <w:t>счете 0</w:t>
        </w:r>
        <w:r>
          <w:rPr>
            <w:rStyle w:val="afd"/>
            <w:sz w:val="28"/>
            <w:szCs w:val="28"/>
          </w:rPr>
          <w:t>1</w:t>
        </w:r>
      </w:hyperlink>
      <w:r>
        <w:rPr>
          <w:sz w:val="28"/>
          <w:szCs w:val="28"/>
        </w:rPr>
        <w:t xml:space="preserve"> «</w:t>
      </w:r>
      <w:r w:rsidRPr="001E1568">
        <w:rPr>
          <w:sz w:val="28"/>
          <w:szCs w:val="28"/>
        </w:rPr>
        <w:t>Имущество, полученное в пользование</w:t>
      </w:r>
      <w:r>
        <w:rPr>
          <w:sz w:val="28"/>
          <w:szCs w:val="28"/>
        </w:rPr>
        <w:t>»</w:t>
      </w:r>
      <w:r w:rsidRPr="001E1568">
        <w:rPr>
          <w:sz w:val="28"/>
          <w:szCs w:val="28"/>
        </w:rPr>
        <w:t xml:space="preserve"> </w:t>
      </w:r>
      <w:r w:rsidRPr="00165CA0">
        <w:rPr>
          <w:sz w:val="28"/>
          <w:szCs w:val="28"/>
        </w:rPr>
        <w:t>учет ведется по группам</w:t>
      </w:r>
      <w:r>
        <w:rPr>
          <w:sz w:val="28"/>
          <w:szCs w:val="28"/>
        </w:rPr>
        <w:t>:</w:t>
      </w:r>
    </w:p>
    <w:p w:rsidR="006D6DD1" w:rsidRPr="00B64902" w:rsidRDefault="006D6DD1" w:rsidP="00DE2098">
      <w:pPr>
        <w:pStyle w:val="ab"/>
        <w:numPr>
          <w:ilvl w:val="0"/>
          <w:numId w:val="16"/>
        </w:numPr>
        <w:ind w:hanging="68"/>
        <w:rPr>
          <w:bCs/>
          <w:sz w:val="28"/>
          <w:szCs w:val="28"/>
        </w:rPr>
      </w:pPr>
      <w:r w:rsidRPr="00B64902">
        <w:rPr>
          <w:bCs/>
          <w:sz w:val="28"/>
          <w:szCs w:val="28"/>
        </w:rPr>
        <w:t>Недвижимое имущество в пользовании</w:t>
      </w:r>
      <w:r>
        <w:rPr>
          <w:bCs/>
          <w:sz w:val="28"/>
          <w:szCs w:val="28"/>
        </w:rPr>
        <w:t>;</w:t>
      </w:r>
    </w:p>
    <w:p w:rsidR="006D6DD1" w:rsidRPr="00B64902" w:rsidRDefault="006D6DD1" w:rsidP="00DE2098">
      <w:pPr>
        <w:pStyle w:val="ab"/>
        <w:numPr>
          <w:ilvl w:val="0"/>
          <w:numId w:val="16"/>
        </w:numPr>
        <w:ind w:hanging="68"/>
        <w:jc w:val="both"/>
        <w:rPr>
          <w:bCs/>
          <w:sz w:val="28"/>
          <w:szCs w:val="28"/>
        </w:rPr>
      </w:pPr>
      <w:r w:rsidRPr="00B64902">
        <w:rPr>
          <w:bCs/>
          <w:sz w:val="28"/>
          <w:szCs w:val="28"/>
        </w:rPr>
        <w:t>Иное движимое имущество, полученное в пользование по договорам безвозмездного пользования.</w:t>
      </w:r>
    </w:p>
    <w:p w:rsidR="006D6DD1" w:rsidRDefault="006D6DD1" w:rsidP="006D6DD1">
      <w:pPr>
        <w:pStyle w:val="2"/>
        <w:numPr>
          <w:ilvl w:val="0"/>
          <w:numId w:val="0"/>
        </w:numPr>
        <w:spacing w:before="0" w:after="0"/>
        <w:ind w:firstLine="851"/>
        <w:rPr>
          <w:sz w:val="28"/>
          <w:szCs w:val="28"/>
        </w:rPr>
      </w:pPr>
      <w:bookmarkStart w:id="114" w:name="_ref_1-a2da713f52574a"/>
      <w:r w:rsidRPr="00165CA0">
        <w:rPr>
          <w:sz w:val="28"/>
          <w:szCs w:val="28"/>
        </w:rPr>
        <w:t xml:space="preserve">На </w:t>
      </w:r>
      <w:proofErr w:type="spellStart"/>
      <w:r w:rsidRPr="00165CA0">
        <w:rPr>
          <w:sz w:val="28"/>
          <w:szCs w:val="28"/>
        </w:rPr>
        <w:t>забалансовом</w:t>
      </w:r>
      <w:proofErr w:type="spellEnd"/>
      <w:r w:rsidRPr="00165CA0">
        <w:rPr>
          <w:sz w:val="28"/>
          <w:szCs w:val="28"/>
        </w:rPr>
        <w:t xml:space="preserve"> </w:t>
      </w:r>
      <w:hyperlink r:id="rId127" w:history="1">
        <w:r w:rsidRPr="00165CA0">
          <w:rPr>
            <w:rStyle w:val="afd"/>
            <w:sz w:val="28"/>
            <w:szCs w:val="28"/>
          </w:rPr>
          <w:t>счете 02</w:t>
        </w:r>
      </w:hyperlink>
      <w:r w:rsidRPr="00165CA0">
        <w:rPr>
          <w:sz w:val="28"/>
          <w:szCs w:val="28"/>
        </w:rPr>
        <w:t xml:space="preserve"> </w:t>
      </w:r>
      <w:r>
        <w:rPr>
          <w:sz w:val="28"/>
          <w:szCs w:val="28"/>
        </w:rPr>
        <w:t>«</w:t>
      </w:r>
      <w:r w:rsidRPr="00165CA0">
        <w:rPr>
          <w:sz w:val="28"/>
          <w:szCs w:val="28"/>
        </w:rPr>
        <w:t>Материальные ценности на хранении</w:t>
      </w:r>
      <w:r>
        <w:rPr>
          <w:sz w:val="28"/>
          <w:szCs w:val="28"/>
        </w:rPr>
        <w:t>»</w:t>
      </w:r>
      <w:r w:rsidRPr="00165CA0">
        <w:rPr>
          <w:sz w:val="28"/>
          <w:szCs w:val="28"/>
        </w:rPr>
        <w:t xml:space="preserve"> учет ведется по группам:</w:t>
      </w:r>
    </w:p>
    <w:bookmarkEnd w:id="114"/>
    <w:p w:rsidR="006D6DD1" w:rsidRDefault="006D6DD1" w:rsidP="00DE2098">
      <w:pPr>
        <w:pStyle w:val="2"/>
        <w:numPr>
          <w:ilvl w:val="0"/>
          <w:numId w:val="14"/>
        </w:numPr>
        <w:spacing w:before="0" w:after="0"/>
        <w:rPr>
          <w:sz w:val="28"/>
          <w:szCs w:val="28"/>
        </w:rPr>
      </w:pPr>
      <w:r w:rsidRPr="00165CA0">
        <w:rPr>
          <w:sz w:val="28"/>
          <w:szCs w:val="28"/>
        </w:rPr>
        <w:t>Материальные ценности</w:t>
      </w:r>
      <w:r>
        <w:rPr>
          <w:sz w:val="28"/>
          <w:szCs w:val="28"/>
        </w:rPr>
        <w:t>, переданные на хранение:</w:t>
      </w:r>
    </w:p>
    <w:p w:rsidR="006D6DD1" w:rsidRDefault="006D6DD1" w:rsidP="006D6DD1">
      <w:pPr>
        <w:pStyle w:val="ab"/>
        <w:ind w:left="1571" w:firstLine="0"/>
      </w:pPr>
      <w:r>
        <w:t>О</w:t>
      </w:r>
      <w:r w:rsidRPr="00CC5ED2">
        <w:t xml:space="preserve">сновные </w:t>
      </w:r>
      <w:proofErr w:type="gramStart"/>
      <w:r w:rsidRPr="00CC5ED2">
        <w:t>средства</w:t>
      </w:r>
      <w:r>
        <w:t xml:space="preserve">: </w:t>
      </w:r>
      <w:r w:rsidRPr="00CC5ED2">
        <w:t xml:space="preserve"> особо</w:t>
      </w:r>
      <w:proofErr w:type="gramEnd"/>
      <w:r w:rsidRPr="00CC5ED2">
        <w:t xml:space="preserve"> ценное движимое имущество на хранении</w:t>
      </w:r>
    </w:p>
    <w:p w:rsidR="006D6DD1" w:rsidRDefault="006D6DD1" w:rsidP="006D6DD1">
      <w:pPr>
        <w:pStyle w:val="ab"/>
        <w:ind w:left="1571" w:firstLine="0"/>
      </w:pPr>
      <w:r>
        <w:t xml:space="preserve">                                    </w:t>
      </w:r>
      <w:r w:rsidRPr="00CC5ED2">
        <w:t xml:space="preserve">особо ценное </w:t>
      </w:r>
      <w:r>
        <w:t>не</w:t>
      </w:r>
      <w:r w:rsidRPr="00CC5ED2">
        <w:t>движимое имущество на хранении</w:t>
      </w:r>
    </w:p>
    <w:p w:rsidR="006D6DD1" w:rsidRDefault="006D6DD1" w:rsidP="006D6DD1">
      <w:pPr>
        <w:pStyle w:val="ab"/>
        <w:ind w:left="1571" w:firstLine="0"/>
      </w:pPr>
      <w:r>
        <w:t xml:space="preserve">                                    н</w:t>
      </w:r>
      <w:r w:rsidRPr="00CC5ED2">
        <w:t>едвижимое имущество на хранении</w:t>
      </w:r>
    </w:p>
    <w:p w:rsidR="006D6DD1" w:rsidRDefault="006D6DD1" w:rsidP="006D6DD1">
      <w:pPr>
        <w:pStyle w:val="ab"/>
        <w:ind w:left="1571" w:firstLine="0"/>
      </w:pPr>
      <w:r>
        <w:t xml:space="preserve">                                    </w:t>
      </w:r>
      <w:r w:rsidRPr="00CC5ED2">
        <w:t>иное движимое имущество на хранении</w:t>
      </w:r>
      <w:r>
        <w:t>;</w:t>
      </w:r>
    </w:p>
    <w:p w:rsidR="006D6DD1" w:rsidRPr="00CC5ED2" w:rsidRDefault="006D6DD1" w:rsidP="006D6DD1">
      <w:pPr>
        <w:pStyle w:val="ab"/>
        <w:ind w:left="1571" w:firstLine="0"/>
      </w:pPr>
      <w:r w:rsidRPr="00CC5ED2">
        <w:t>Материальные запасы</w:t>
      </w:r>
      <w:r>
        <w:t xml:space="preserve"> на хранении.</w:t>
      </w:r>
    </w:p>
    <w:p w:rsidR="006D6DD1" w:rsidRPr="00F950AE" w:rsidRDefault="006D6DD1" w:rsidP="00DE2098">
      <w:pPr>
        <w:pStyle w:val="ab"/>
        <w:numPr>
          <w:ilvl w:val="0"/>
          <w:numId w:val="14"/>
        </w:numPr>
        <w:autoSpaceDE w:val="0"/>
        <w:autoSpaceDN w:val="0"/>
        <w:adjustRightInd w:val="0"/>
        <w:spacing w:before="0" w:after="0" w:line="240" w:lineRule="auto"/>
        <w:rPr>
          <w:sz w:val="28"/>
          <w:szCs w:val="28"/>
        </w:rPr>
      </w:pPr>
      <w:r w:rsidRPr="00165CA0">
        <w:rPr>
          <w:sz w:val="28"/>
          <w:szCs w:val="28"/>
        </w:rPr>
        <w:t>Материальные ценности</w:t>
      </w:r>
      <w:r w:rsidRPr="00F950AE">
        <w:rPr>
          <w:sz w:val="28"/>
          <w:szCs w:val="28"/>
        </w:rPr>
        <w:t>, не соответству</w:t>
      </w:r>
      <w:r>
        <w:rPr>
          <w:sz w:val="28"/>
          <w:szCs w:val="28"/>
        </w:rPr>
        <w:t>ю</w:t>
      </w:r>
      <w:r w:rsidRPr="00F950AE">
        <w:rPr>
          <w:sz w:val="28"/>
          <w:szCs w:val="28"/>
        </w:rPr>
        <w:t>щ</w:t>
      </w:r>
      <w:r>
        <w:rPr>
          <w:sz w:val="28"/>
          <w:szCs w:val="28"/>
        </w:rPr>
        <w:t>ие</w:t>
      </w:r>
      <w:r w:rsidRPr="00F950AE">
        <w:rPr>
          <w:sz w:val="28"/>
          <w:szCs w:val="28"/>
        </w:rPr>
        <w:t xml:space="preserve"> </w:t>
      </w:r>
      <w:hyperlink r:id="rId128" w:history="1">
        <w:r w:rsidRPr="00F950AE">
          <w:rPr>
            <w:color w:val="0000FF"/>
            <w:sz w:val="28"/>
            <w:szCs w:val="28"/>
          </w:rPr>
          <w:t>критериям активов</w:t>
        </w:r>
      </w:hyperlink>
      <w:r>
        <w:rPr>
          <w:sz w:val="28"/>
          <w:szCs w:val="28"/>
        </w:rPr>
        <w:t>:</w:t>
      </w:r>
    </w:p>
    <w:p w:rsidR="006D6DD1" w:rsidRDefault="006D6DD1" w:rsidP="006D6DD1">
      <w:pPr>
        <w:ind w:firstLine="1560"/>
      </w:pPr>
      <w:r w:rsidRPr="000650C7">
        <w:t>Материальные запасы, не признанные активом</w:t>
      </w:r>
      <w:r>
        <w:t>;</w:t>
      </w:r>
    </w:p>
    <w:p w:rsidR="006D6DD1" w:rsidRDefault="006D6DD1" w:rsidP="006D6DD1">
      <w:pPr>
        <w:ind w:firstLine="1560"/>
      </w:pPr>
      <w:r w:rsidRPr="000650C7">
        <w:t>Основные средства, не признанные активом</w:t>
      </w:r>
      <w:r>
        <w:t>.</w:t>
      </w:r>
    </w:p>
    <w:p w:rsidR="006D6DD1" w:rsidRPr="00F950AE" w:rsidRDefault="006D6DD1" w:rsidP="00DE2098">
      <w:pPr>
        <w:pStyle w:val="ab"/>
        <w:numPr>
          <w:ilvl w:val="0"/>
          <w:numId w:val="14"/>
        </w:numPr>
        <w:autoSpaceDE w:val="0"/>
        <w:autoSpaceDN w:val="0"/>
        <w:adjustRightInd w:val="0"/>
        <w:spacing w:before="0" w:after="0" w:line="240" w:lineRule="auto"/>
        <w:jc w:val="both"/>
        <w:rPr>
          <w:sz w:val="28"/>
          <w:szCs w:val="28"/>
        </w:rPr>
      </w:pPr>
      <w:r w:rsidRPr="00F950AE">
        <w:rPr>
          <w:sz w:val="28"/>
          <w:szCs w:val="28"/>
        </w:rPr>
        <w:t>Материальные ценности</w:t>
      </w:r>
      <w:r w:rsidRPr="00165CA0">
        <w:rPr>
          <w:sz w:val="28"/>
          <w:szCs w:val="28"/>
        </w:rPr>
        <w:t xml:space="preserve"> </w:t>
      </w:r>
      <w:r w:rsidRPr="00F950AE">
        <w:rPr>
          <w:sz w:val="28"/>
          <w:szCs w:val="28"/>
        </w:rPr>
        <w:t>полученные (принятые к учету) до момента обращения в собственность государства и (или) передачи органу, осуществляющему в отношении этого имущества полномочия собственника;</w:t>
      </w:r>
    </w:p>
    <w:p w:rsidR="006D6DD1" w:rsidRPr="00F950AE" w:rsidRDefault="006D6DD1" w:rsidP="00DE2098">
      <w:pPr>
        <w:numPr>
          <w:ilvl w:val="0"/>
          <w:numId w:val="15"/>
        </w:numPr>
        <w:tabs>
          <w:tab w:val="clear" w:pos="540"/>
        </w:tabs>
        <w:autoSpaceDE w:val="0"/>
        <w:autoSpaceDN w:val="0"/>
        <w:adjustRightInd w:val="0"/>
        <w:spacing w:before="220" w:after="0" w:line="240" w:lineRule="auto"/>
        <w:ind w:left="1560" w:hanging="426"/>
        <w:rPr>
          <w:sz w:val="28"/>
          <w:szCs w:val="28"/>
        </w:rPr>
      </w:pPr>
      <w:r w:rsidRPr="00F950AE">
        <w:rPr>
          <w:sz w:val="28"/>
          <w:szCs w:val="28"/>
        </w:rPr>
        <w:t>Материальные ценности</w:t>
      </w:r>
      <w:r w:rsidRPr="00165CA0">
        <w:rPr>
          <w:sz w:val="28"/>
          <w:szCs w:val="28"/>
        </w:rPr>
        <w:t xml:space="preserve"> </w:t>
      </w:r>
      <w:r w:rsidRPr="00F950AE">
        <w:rPr>
          <w:sz w:val="28"/>
          <w:szCs w:val="28"/>
        </w:rPr>
        <w:t xml:space="preserve">непригодные для дальнейшего использования на основании решения </w:t>
      </w:r>
      <w:hyperlink r:id="rId129" w:history="1">
        <w:r w:rsidRPr="00F950AE">
          <w:rPr>
            <w:sz w:val="28"/>
            <w:szCs w:val="28"/>
          </w:rPr>
          <w:t>комиссии</w:t>
        </w:r>
      </w:hyperlink>
      <w:r w:rsidRPr="00F950AE">
        <w:rPr>
          <w:sz w:val="28"/>
          <w:szCs w:val="28"/>
        </w:rPr>
        <w:t xml:space="preserve"> о списании с балансового учета (прекращении эксплуатации) до момента их демонтажа (утилизации, уничтожения).</w:t>
      </w:r>
    </w:p>
    <w:p w:rsidR="006D6DD1" w:rsidRDefault="006D6DD1" w:rsidP="006D6DD1">
      <w:pPr>
        <w:autoSpaceDE w:val="0"/>
        <w:autoSpaceDN w:val="0"/>
        <w:adjustRightInd w:val="0"/>
        <w:spacing w:before="0" w:after="0"/>
        <w:ind w:firstLine="851"/>
        <w:rPr>
          <w:bCs/>
          <w:sz w:val="28"/>
          <w:szCs w:val="28"/>
        </w:rPr>
      </w:pPr>
      <w:r w:rsidRPr="00165CA0">
        <w:rPr>
          <w:sz w:val="28"/>
          <w:szCs w:val="28"/>
        </w:rPr>
        <w:t>Материальные ценности</w:t>
      </w:r>
      <w:r w:rsidRPr="00165CA0">
        <w:rPr>
          <w:bCs/>
          <w:sz w:val="28"/>
          <w:szCs w:val="28"/>
        </w:rPr>
        <w:t xml:space="preserve"> на </w:t>
      </w:r>
      <w:proofErr w:type="spellStart"/>
      <w:r w:rsidRPr="00165CA0">
        <w:rPr>
          <w:bCs/>
          <w:sz w:val="28"/>
          <w:szCs w:val="28"/>
        </w:rPr>
        <w:t>забалансовом</w:t>
      </w:r>
      <w:proofErr w:type="spellEnd"/>
      <w:r w:rsidRPr="00165CA0">
        <w:rPr>
          <w:bCs/>
          <w:sz w:val="28"/>
          <w:szCs w:val="28"/>
        </w:rPr>
        <w:t xml:space="preserve"> счет</w:t>
      </w:r>
      <w:r>
        <w:rPr>
          <w:bCs/>
          <w:sz w:val="28"/>
          <w:szCs w:val="28"/>
        </w:rPr>
        <w:t>е</w:t>
      </w:r>
      <w:r w:rsidRPr="00165CA0">
        <w:rPr>
          <w:bCs/>
          <w:sz w:val="28"/>
          <w:szCs w:val="28"/>
        </w:rPr>
        <w:t xml:space="preserve"> 02 учитыва</w:t>
      </w:r>
      <w:r>
        <w:rPr>
          <w:bCs/>
          <w:sz w:val="28"/>
          <w:szCs w:val="28"/>
        </w:rPr>
        <w:t>ю</w:t>
      </w:r>
      <w:r w:rsidRPr="00165CA0">
        <w:rPr>
          <w:bCs/>
          <w:sz w:val="28"/>
          <w:szCs w:val="28"/>
        </w:rPr>
        <w:t>тся</w:t>
      </w:r>
      <w:r>
        <w:rPr>
          <w:bCs/>
          <w:sz w:val="28"/>
          <w:szCs w:val="28"/>
        </w:rPr>
        <w:t>:</w:t>
      </w:r>
    </w:p>
    <w:p w:rsidR="006D6DD1" w:rsidRDefault="006D6DD1" w:rsidP="006D6DD1">
      <w:pPr>
        <w:autoSpaceDE w:val="0"/>
        <w:autoSpaceDN w:val="0"/>
        <w:adjustRightInd w:val="0"/>
        <w:spacing w:before="0" w:after="0"/>
        <w:ind w:firstLine="851"/>
        <w:rPr>
          <w:bCs/>
          <w:sz w:val="28"/>
          <w:szCs w:val="28"/>
        </w:rPr>
      </w:pPr>
      <w:r>
        <w:rPr>
          <w:bCs/>
          <w:sz w:val="28"/>
          <w:szCs w:val="28"/>
        </w:rPr>
        <w:t>-</w:t>
      </w:r>
      <w:r w:rsidRPr="00165CA0">
        <w:rPr>
          <w:bCs/>
          <w:sz w:val="28"/>
          <w:szCs w:val="28"/>
        </w:rPr>
        <w:t xml:space="preserve"> по стоимости, указанной в документе передающей стороной (по стоимости, предусмотренной договором)</w:t>
      </w:r>
      <w:r>
        <w:rPr>
          <w:bCs/>
          <w:sz w:val="28"/>
          <w:szCs w:val="28"/>
        </w:rPr>
        <w:t>;</w:t>
      </w:r>
    </w:p>
    <w:p w:rsidR="006D6DD1" w:rsidRPr="00165CA0" w:rsidRDefault="006D6DD1" w:rsidP="006D6DD1">
      <w:pPr>
        <w:autoSpaceDE w:val="0"/>
        <w:autoSpaceDN w:val="0"/>
        <w:adjustRightInd w:val="0"/>
        <w:spacing w:before="0" w:after="0"/>
        <w:ind w:firstLine="851"/>
        <w:rPr>
          <w:bCs/>
          <w:sz w:val="28"/>
          <w:szCs w:val="28"/>
        </w:rPr>
      </w:pPr>
      <w:r>
        <w:rPr>
          <w:bCs/>
          <w:sz w:val="28"/>
          <w:szCs w:val="28"/>
        </w:rPr>
        <w:t>-</w:t>
      </w:r>
      <w:r w:rsidRPr="00165CA0">
        <w:rPr>
          <w:bCs/>
          <w:sz w:val="28"/>
          <w:szCs w:val="28"/>
        </w:rPr>
        <w:t xml:space="preserve"> в случае одностороннего оформления акта учреждением и (или) отражения в</w:t>
      </w:r>
      <w:r w:rsidRPr="00FD5388">
        <w:rPr>
          <w:sz w:val="28"/>
          <w:szCs w:val="28"/>
        </w:rPr>
        <w:t xml:space="preserve"> </w:t>
      </w:r>
      <w:r>
        <w:rPr>
          <w:sz w:val="28"/>
          <w:szCs w:val="28"/>
        </w:rPr>
        <w:t xml:space="preserve">бюджетном (бухгалтерском) </w:t>
      </w:r>
      <w:r w:rsidRPr="00236A21">
        <w:rPr>
          <w:sz w:val="28"/>
          <w:szCs w:val="28"/>
        </w:rPr>
        <w:t>учет</w:t>
      </w:r>
      <w:r>
        <w:rPr>
          <w:sz w:val="28"/>
          <w:szCs w:val="28"/>
        </w:rPr>
        <w:t xml:space="preserve">е </w:t>
      </w:r>
      <w:r w:rsidRPr="00165CA0">
        <w:rPr>
          <w:bCs/>
          <w:sz w:val="28"/>
          <w:szCs w:val="28"/>
        </w:rPr>
        <w:t>материальных ценностей учреждения, не соответствующих критериям активов, в условной оценке: один объект, один рубль.</w:t>
      </w:r>
    </w:p>
    <w:p w:rsidR="006D6DD1" w:rsidRPr="00165CA0" w:rsidRDefault="006D6DD1" w:rsidP="006D6DD1">
      <w:pPr>
        <w:pStyle w:val="2"/>
        <w:numPr>
          <w:ilvl w:val="0"/>
          <w:numId w:val="0"/>
        </w:numPr>
        <w:spacing w:before="0" w:after="0"/>
        <w:ind w:firstLine="851"/>
        <w:rPr>
          <w:sz w:val="28"/>
          <w:szCs w:val="28"/>
        </w:rPr>
      </w:pPr>
      <w:bookmarkStart w:id="115" w:name="_ref_1-58f525501a994c"/>
      <w:r w:rsidRPr="00165CA0">
        <w:rPr>
          <w:sz w:val="28"/>
          <w:szCs w:val="28"/>
        </w:rPr>
        <w:t xml:space="preserve">На </w:t>
      </w:r>
      <w:proofErr w:type="spellStart"/>
      <w:r w:rsidRPr="00165CA0">
        <w:rPr>
          <w:sz w:val="28"/>
          <w:szCs w:val="28"/>
        </w:rPr>
        <w:t>забалансовом</w:t>
      </w:r>
      <w:proofErr w:type="spellEnd"/>
      <w:r w:rsidRPr="00165CA0">
        <w:rPr>
          <w:sz w:val="28"/>
          <w:szCs w:val="28"/>
        </w:rPr>
        <w:t xml:space="preserve"> </w:t>
      </w:r>
      <w:hyperlink r:id="rId130" w:history="1">
        <w:r w:rsidRPr="00165CA0">
          <w:rPr>
            <w:rStyle w:val="afd"/>
            <w:sz w:val="28"/>
            <w:szCs w:val="28"/>
          </w:rPr>
          <w:t>счете 03</w:t>
        </w:r>
      </w:hyperlink>
      <w:r>
        <w:rPr>
          <w:sz w:val="28"/>
          <w:szCs w:val="28"/>
        </w:rPr>
        <w:t xml:space="preserve"> «</w:t>
      </w:r>
      <w:r w:rsidRPr="00165CA0">
        <w:rPr>
          <w:sz w:val="28"/>
          <w:szCs w:val="28"/>
        </w:rPr>
        <w:t>Бланки строгой отчетности</w:t>
      </w:r>
      <w:r>
        <w:rPr>
          <w:sz w:val="28"/>
          <w:szCs w:val="28"/>
        </w:rPr>
        <w:t>»</w:t>
      </w:r>
      <w:r w:rsidRPr="00165CA0">
        <w:rPr>
          <w:sz w:val="28"/>
          <w:szCs w:val="28"/>
        </w:rPr>
        <w:t xml:space="preserve"> учет ведется по </w:t>
      </w:r>
      <w:r>
        <w:rPr>
          <w:sz w:val="28"/>
          <w:szCs w:val="28"/>
        </w:rPr>
        <w:t>видам</w:t>
      </w:r>
      <w:r w:rsidRPr="00165CA0">
        <w:rPr>
          <w:sz w:val="28"/>
          <w:szCs w:val="28"/>
        </w:rPr>
        <w:t>:</w:t>
      </w:r>
      <w:bookmarkEnd w:id="115"/>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lastRenderedPageBreak/>
        <w:t>вкладыши в трудовые книжки;</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аттестаты;</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приложения к аттестатам</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обложка для аттестата</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лицензия на осуществление образовательной деятельности</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определение</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приложение к свидетельству о государственной аккредитации</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протокол</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дипломы;</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свидетельства;</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справка об обучении</w:t>
      </w:r>
      <w:r>
        <w:rPr>
          <w:sz w:val="28"/>
          <w:szCs w:val="28"/>
        </w:rPr>
        <w:t>;</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удостоверения</w:t>
      </w:r>
      <w:r>
        <w:rPr>
          <w:sz w:val="28"/>
          <w:szCs w:val="28"/>
        </w:rPr>
        <w:t>;</w:t>
      </w:r>
    </w:p>
    <w:p w:rsidR="006D6DD1" w:rsidRPr="00165CA0" w:rsidRDefault="006D6DD1" w:rsidP="006D6DD1">
      <w:pPr>
        <w:pStyle w:val="ab"/>
        <w:numPr>
          <w:ilvl w:val="1"/>
          <w:numId w:val="4"/>
        </w:numPr>
        <w:spacing w:before="0" w:after="0"/>
        <w:ind w:firstLine="851"/>
        <w:jc w:val="both"/>
        <w:rPr>
          <w:sz w:val="28"/>
          <w:szCs w:val="28"/>
        </w:rPr>
      </w:pPr>
      <w:r w:rsidRPr="00165CA0">
        <w:rPr>
          <w:sz w:val="28"/>
          <w:szCs w:val="28"/>
        </w:rPr>
        <w:t>карта</w:t>
      </w:r>
      <w:r>
        <w:rPr>
          <w:sz w:val="28"/>
          <w:szCs w:val="28"/>
        </w:rPr>
        <w:t>;</w:t>
      </w:r>
    </w:p>
    <w:p w:rsidR="006D6DD1" w:rsidRPr="00DA05D2" w:rsidRDefault="006D6DD1" w:rsidP="00DA05D2">
      <w:pPr>
        <w:pStyle w:val="ab"/>
        <w:numPr>
          <w:ilvl w:val="1"/>
          <w:numId w:val="4"/>
        </w:numPr>
        <w:spacing w:before="0" w:after="0"/>
        <w:ind w:firstLine="851"/>
        <w:jc w:val="both"/>
        <w:rPr>
          <w:sz w:val="28"/>
          <w:szCs w:val="28"/>
        </w:rPr>
      </w:pPr>
      <w:r w:rsidRPr="00165CA0">
        <w:rPr>
          <w:sz w:val="28"/>
          <w:szCs w:val="28"/>
        </w:rPr>
        <w:t>иные бланки строгой отчетности.</w:t>
      </w:r>
    </w:p>
    <w:p w:rsidR="006D6DD1" w:rsidRPr="00165CA0" w:rsidRDefault="006D6DD1" w:rsidP="006D6DD1">
      <w:pPr>
        <w:pStyle w:val="2"/>
        <w:numPr>
          <w:ilvl w:val="0"/>
          <w:numId w:val="0"/>
        </w:numPr>
        <w:spacing w:before="0" w:after="0"/>
        <w:ind w:firstLine="851"/>
        <w:rPr>
          <w:sz w:val="28"/>
          <w:szCs w:val="28"/>
        </w:rPr>
      </w:pPr>
      <w:r>
        <w:rPr>
          <w:sz w:val="28"/>
          <w:szCs w:val="28"/>
        </w:rPr>
        <w:t>Н</w:t>
      </w:r>
      <w:r w:rsidRPr="00165CA0">
        <w:rPr>
          <w:sz w:val="28"/>
          <w:szCs w:val="28"/>
        </w:rPr>
        <w:t xml:space="preserve">а </w:t>
      </w:r>
      <w:proofErr w:type="spellStart"/>
      <w:r w:rsidRPr="00165CA0">
        <w:rPr>
          <w:sz w:val="28"/>
          <w:szCs w:val="28"/>
        </w:rPr>
        <w:t>забалансовом</w:t>
      </w:r>
      <w:proofErr w:type="spellEnd"/>
      <w:r w:rsidRPr="00165CA0">
        <w:rPr>
          <w:sz w:val="28"/>
          <w:szCs w:val="28"/>
        </w:rPr>
        <w:t xml:space="preserve"> счете </w:t>
      </w:r>
      <w:r w:rsidRPr="001E1568">
        <w:rPr>
          <w:sz w:val="28"/>
          <w:szCs w:val="28"/>
        </w:rPr>
        <w:t xml:space="preserve">07 </w:t>
      </w:r>
      <w:r>
        <w:rPr>
          <w:sz w:val="28"/>
          <w:szCs w:val="28"/>
        </w:rPr>
        <w:t>«</w:t>
      </w:r>
      <w:r w:rsidRPr="001E1568">
        <w:rPr>
          <w:sz w:val="28"/>
          <w:szCs w:val="28"/>
        </w:rPr>
        <w:t>Награды, призы, кубки и ценные подарки, сувениры</w:t>
      </w:r>
      <w:r>
        <w:rPr>
          <w:sz w:val="28"/>
          <w:szCs w:val="28"/>
        </w:rPr>
        <w:t>»</w:t>
      </w:r>
      <w:r w:rsidRPr="001E1568">
        <w:rPr>
          <w:sz w:val="28"/>
          <w:szCs w:val="28"/>
        </w:rPr>
        <w:t xml:space="preserve"> </w:t>
      </w:r>
      <w:r w:rsidRPr="00165CA0">
        <w:rPr>
          <w:sz w:val="28"/>
          <w:szCs w:val="28"/>
        </w:rPr>
        <w:t>учет ведется по группам:</w:t>
      </w:r>
    </w:p>
    <w:p w:rsidR="006D6DD1" w:rsidRDefault="006D6DD1" w:rsidP="00DE2098">
      <w:pPr>
        <w:pStyle w:val="ab"/>
        <w:numPr>
          <w:ilvl w:val="0"/>
          <w:numId w:val="14"/>
        </w:numPr>
        <w:spacing w:before="0" w:after="0"/>
        <w:jc w:val="both"/>
        <w:rPr>
          <w:sz w:val="28"/>
          <w:szCs w:val="28"/>
        </w:rPr>
      </w:pPr>
      <w:r w:rsidRPr="001E1568">
        <w:rPr>
          <w:sz w:val="28"/>
          <w:szCs w:val="28"/>
        </w:rPr>
        <w:t>Награды, призы, кубки и ценные подарки, сувениры</w:t>
      </w:r>
      <w:r>
        <w:rPr>
          <w:sz w:val="28"/>
          <w:szCs w:val="28"/>
        </w:rPr>
        <w:t xml:space="preserve"> в условных единицах;</w:t>
      </w:r>
    </w:p>
    <w:p w:rsidR="006D6DD1" w:rsidRDefault="006D6DD1" w:rsidP="00DE2098">
      <w:pPr>
        <w:pStyle w:val="ab"/>
        <w:numPr>
          <w:ilvl w:val="0"/>
          <w:numId w:val="14"/>
        </w:numPr>
        <w:spacing w:before="0" w:after="0"/>
        <w:jc w:val="both"/>
        <w:rPr>
          <w:sz w:val="28"/>
          <w:szCs w:val="28"/>
        </w:rPr>
      </w:pPr>
      <w:r w:rsidRPr="001E1568">
        <w:rPr>
          <w:sz w:val="28"/>
          <w:szCs w:val="28"/>
        </w:rPr>
        <w:t>Награды, призы, кубки и ценные подарки, сувениры по стоимости приобретения</w:t>
      </w:r>
      <w:r>
        <w:rPr>
          <w:sz w:val="28"/>
          <w:szCs w:val="28"/>
        </w:rPr>
        <w:t>.</w:t>
      </w:r>
    </w:p>
    <w:p w:rsidR="006D6DD1" w:rsidRPr="00165CA0" w:rsidRDefault="006D6DD1" w:rsidP="006D6DD1">
      <w:pPr>
        <w:pStyle w:val="2"/>
        <w:numPr>
          <w:ilvl w:val="0"/>
          <w:numId w:val="0"/>
        </w:numPr>
        <w:spacing w:before="0" w:after="0"/>
        <w:ind w:firstLine="851"/>
        <w:rPr>
          <w:bCs w:val="0"/>
          <w:sz w:val="28"/>
          <w:szCs w:val="28"/>
        </w:rPr>
      </w:pPr>
      <w:bookmarkStart w:id="116" w:name="_ref_1-bb690ca1d65641"/>
      <w:r w:rsidRPr="00165CA0">
        <w:rPr>
          <w:bCs w:val="0"/>
          <w:sz w:val="28"/>
          <w:szCs w:val="28"/>
        </w:rPr>
        <w:t xml:space="preserve">Документы о вручении ценных подарков (сувенирной продукции) оформляются в соответствии с Порядком, приведенным в Приложении № </w:t>
      </w:r>
      <w:r>
        <w:rPr>
          <w:bCs w:val="0"/>
          <w:sz w:val="28"/>
          <w:szCs w:val="28"/>
        </w:rPr>
        <w:t>14 к Учетной полит</w:t>
      </w:r>
      <w:r w:rsidRPr="00165CA0">
        <w:rPr>
          <w:bCs w:val="0"/>
          <w:sz w:val="28"/>
          <w:szCs w:val="28"/>
        </w:rPr>
        <w:t>ике.</w:t>
      </w:r>
      <w:bookmarkEnd w:id="116"/>
    </w:p>
    <w:p w:rsidR="006D6DD1" w:rsidRPr="00165CA0" w:rsidRDefault="006D6DD1" w:rsidP="006D6DD1">
      <w:pPr>
        <w:pStyle w:val="aff0"/>
        <w:shd w:val="clear" w:color="auto" w:fill="FFFFFF"/>
        <w:spacing w:before="0" w:beforeAutospacing="0" w:after="0" w:afterAutospacing="0" w:line="276" w:lineRule="auto"/>
        <w:ind w:firstLine="851"/>
        <w:jc w:val="both"/>
        <w:rPr>
          <w:sz w:val="28"/>
          <w:szCs w:val="28"/>
        </w:rPr>
      </w:pPr>
      <w:r>
        <w:rPr>
          <w:sz w:val="28"/>
          <w:szCs w:val="28"/>
        </w:rPr>
        <w:t>Н</w:t>
      </w:r>
      <w:r w:rsidRPr="00165CA0">
        <w:rPr>
          <w:sz w:val="28"/>
          <w:szCs w:val="28"/>
        </w:rPr>
        <w:t xml:space="preserve">а </w:t>
      </w:r>
      <w:proofErr w:type="spellStart"/>
      <w:r w:rsidRPr="00165CA0">
        <w:rPr>
          <w:sz w:val="28"/>
          <w:szCs w:val="28"/>
        </w:rPr>
        <w:t>забалансовом</w:t>
      </w:r>
      <w:proofErr w:type="spellEnd"/>
      <w:r w:rsidRPr="00165CA0">
        <w:rPr>
          <w:sz w:val="28"/>
          <w:szCs w:val="28"/>
        </w:rPr>
        <w:t xml:space="preserve"> счете 09 «Запасные части к транспортным средствам, выданные взамен изношенных» </w:t>
      </w:r>
      <w:r>
        <w:rPr>
          <w:sz w:val="28"/>
          <w:szCs w:val="28"/>
        </w:rPr>
        <w:t>учет ведется</w:t>
      </w:r>
      <w:r w:rsidRPr="00165CA0">
        <w:rPr>
          <w:sz w:val="28"/>
          <w:szCs w:val="28"/>
        </w:rPr>
        <w:t xml:space="preserve"> </w:t>
      </w:r>
      <w:r>
        <w:rPr>
          <w:sz w:val="28"/>
          <w:szCs w:val="28"/>
        </w:rPr>
        <w:t>по видам:</w:t>
      </w:r>
    </w:p>
    <w:p w:rsidR="006D6DD1" w:rsidRDefault="006D6DD1" w:rsidP="006D6DD1">
      <w:pPr>
        <w:pStyle w:val="HTML"/>
        <w:tabs>
          <w:tab w:val="left" w:pos="993"/>
        </w:tabs>
        <w:spacing w:line="276" w:lineRule="auto"/>
        <w:ind w:left="360" w:firstLine="491"/>
        <w:jc w:val="both"/>
        <w:rPr>
          <w:sz w:val="28"/>
          <w:szCs w:val="28"/>
        </w:rPr>
      </w:pPr>
      <w:r>
        <w:rPr>
          <w:sz w:val="28"/>
          <w:szCs w:val="28"/>
        </w:rPr>
        <w:t>-</w:t>
      </w:r>
      <w:r w:rsidRPr="00165CA0">
        <w:rPr>
          <w:sz w:val="28"/>
          <w:szCs w:val="28"/>
        </w:rPr>
        <w:t>автомобильные шины</w:t>
      </w:r>
      <w:r>
        <w:rPr>
          <w:sz w:val="28"/>
          <w:szCs w:val="28"/>
        </w:rPr>
        <w:t>, покрышки;</w:t>
      </w:r>
    </w:p>
    <w:p w:rsidR="006D6DD1" w:rsidRPr="00165CA0" w:rsidRDefault="006D6DD1" w:rsidP="006D6DD1">
      <w:pPr>
        <w:pStyle w:val="HTML"/>
        <w:tabs>
          <w:tab w:val="left" w:pos="993"/>
        </w:tabs>
        <w:spacing w:line="276" w:lineRule="auto"/>
        <w:ind w:left="360" w:firstLine="491"/>
        <w:jc w:val="both"/>
        <w:rPr>
          <w:sz w:val="28"/>
          <w:szCs w:val="28"/>
        </w:rPr>
      </w:pPr>
      <w:r>
        <w:rPr>
          <w:sz w:val="28"/>
          <w:szCs w:val="28"/>
        </w:rPr>
        <w:t>-</w:t>
      </w:r>
      <w:r w:rsidRPr="00165CA0">
        <w:rPr>
          <w:sz w:val="28"/>
          <w:szCs w:val="28"/>
        </w:rPr>
        <w:t>двигатели</w:t>
      </w:r>
    </w:p>
    <w:p w:rsidR="006D6DD1" w:rsidRPr="00165CA0" w:rsidRDefault="006D6DD1" w:rsidP="006D6DD1">
      <w:pPr>
        <w:pStyle w:val="HTML"/>
        <w:tabs>
          <w:tab w:val="left" w:pos="993"/>
        </w:tabs>
        <w:spacing w:line="276" w:lineRule="auto"/>
        <w:ind w:left="360" w:firstLine="491"/>
        <w:jc w:val="both"/>
        <w:rPr>
          <w:sz w:val="28"/>
          <w:szCs w:val="28"/>
        </w:rPr>
      </w:pPr>
      <w:r>
        <w:rPr>
          <w:sz w:val="28"/>
          <w:szCs w:val="28"/>
        </w:rPr>
        <w:t>-</w:t>
      </w:r>
      <w:r w:rsidRPr="00165CA0">
        <w:rPr>
          <w:sz w:val="28"/>
          <w:szCs w:val="28"/>
        </w:rPr>
        <w:t>колесные диски;</w:t>
      </w:r>
    </w:p>
    <w:p w:rsidR="006D6DD1" w:rsidRPr="00165CA0" w:rsidRDefault="006D6DD1" w:rsidP="006D6DD1">
      <w:pPr>
        <w:pStyle w:val="HTML"/>
        <w:tabs>
          <w:tab w:val="left" w:pos="993"/>
        </w:tabs>
        <w:spacing w:line="276" w:lineRule="auto"/>
        <w:ind w:left="360" w:firstLine="491"/>
        <w:jc w:val="both"/>
        <w:rPr>
          <w:sz w:val="28"/>
          <w:szCs w:val="28"/>
        </w:rPr>
      </w:pPr>
      <w:r>
        <w:rPr>
          <w:sz w:val="28"/>
          <w:szCs w:val="28"/>
        </w:rPr>
        <w:t>-</w:t>
      </w:r>
      <w:r w:rsidRPr="00165CA0">
        <w:rPr>
          <w:sz w:val="28"/>
          <w:szCs w:val="28"/>
        </w:rPr>
        <w:t>аккумуляторы;</w:t>
      </w:r>
    </w:p>
    <w:p w:rsidR="006D6DD1" w:rsidRPr="00165CA0" w:rsidRDefault="006D6DD1" w:rsidP="006D6DD1">
      <w:pPr>
        <w:pStyle w:val="HTML"/>
        <w:tabs>
          <w:tab w:val="left" w:pos="993"/>
        </w:tabs>
        <w:spacing w:line="276" w:lineRule="auto"/>
        <w:ind w:left="360" w:firstLine="491"/>
        <w:jc w:val="both"/>
        <w:rPr>
          <w:sz w:val="28"/>
          <w:szCs w:val="28"/>
        </w:rPr>
      </w:pPr>
      <w:r>
        <w:rPr>
          <w:sz w:val="28"/>
          <w:szCs w:val="28"/>
        </w:rPr>
        <w:t>-</w:t>
      </w:r>
      <w:r w:rsidRPr="00165CA0">
        <w:rPr>
          <w:sz w:val="28"/>
          <w:szCs w:val="28"/>
        </w:rPr>
        <w:t xml:space="preserve">наборы </w:t>
      </w:r>
      <w:proofErr w:type="spellStart"/>
      <w:r w:rsidRPr="00165CA0">
        <w:rPr>
          <w:sz w:val="28"/>
          <w:szCs w:val="28"/>
        </w:rPr>
        <w:t>автоинструмента</w:t>
      </w:r>
      <w:proofErr w:type="spellEnd"/>
      <w:r w:rsidRPr="00165CA0">
        <w:rPr>
          <w:sz w:val="28"/>
          <w:szCs w:val="28"/>
        </w:rPr>
        <w:t>;</w:t>
      </w:r>
    </w:p>
    <w:p w:rsidR="006D6DD1" w:rsidRDefault="006D6DD1" w:rsidP="006D6DD1">
      <w:pPr>
        <w:pStyle w:val="HTML"/>
        <w:tabs>
          <w:tab w:val="left" w:pos="993"/>
        </w:tabs>
        <w:spacing w:line="276" w:lineRule="auto"/>
        <w:ind w:left="360" w:firstLine="491"/>
        <w:jc w:val="both"/>
        <w:rPr>
          <w:sz w:val="28"/>
          <w:szCs w:val="28"/>
        </w:rPr>
      </w:pPr>
      <w:r>
        <w:rPr>
          <w:sz w:val="28"/>
          <w:szCs w:val="28"/>
        </w:rPr>
        <w:t>-наборы автомобилиста;</w:t>
      </w:r>
    </w:p>
    <w:p w:rsidR="006D6DD1" w:rsidRDefault="006D6DD1" w:rsidP="006D6DD1">
      <w:pPr>
        <w:autoSpaceDE w:val="0"/>
        <w:autoSpaceDN w:val="0"/>
        <w:adjustRightInd w:val="0"/>
        <w:spacing w:before="0" w:after="0" w:line="240" w:lineRule="auto"/>
        <w:ind w:firstLine="851"/>
        <w:rPr>
          <w:sz w:val="28"/>
          <w:szCs w:val="28"/>
        </w:rPr>
      </w:pPr>
      <w:r>
        <w:rPr>
          <w:sz w:val="28"/>
          <w:szCs w:val="28"/>
        </w:rPr>
        <w:t>-</w:t>
      </w:r>
      <w:r w:rsidRPr="001E1568">
        <w:rPr>
          <w:sz w:val="28"/>
          <w:szCs w:val="28"/>
        </w:rPr>
        <w:t xml:space="preserve"> </w:t>
      </w:r>
      <w:r>
        <w:rPr>
          <w:sz w:val="28"/>
          <w:szCs w:val="28"/>
        </w:rPr>
        <w:t>другие запчасти, необходимые для ремонта транспортных средств.</w:t>
      </w:r>
    </w:p>
    <w:p w:rsidR="006D6DD1" w:rsidRDefault="006D6DD1" w:rsidP="006D6DD1">
      <w:pPr>
        <w:pStyle w:val="aff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sz w:val="28"/>
          <w:szCs w:val="28"/>
        </w:rPr>
      </w:pPr>
    </w:p>
    <w:p w:rsidR="006D6DD1" w:rsidRPr="00165CA0" w:rsidRDefault="006D6DD1" w:rsidP="006D6DD1">
      <w:pPr>
        <w:pStyle w:val="aff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sz w:val="28"/>
          <w:szCs w:val="28"/>
        </w:rPr>
      </w:pPr>
      <w:r w:rsidRPr="00165CA0">
        <w:rPr>
          <w:sz w:val="28"/>
          <w:szCs w:val="28"/>
        </w:rPr>
        <w:t>Поступление отражается:</w:t>
      </w:r>
    </w:p>
    <w:p w:rsidR="006D6DD1" w:rsidRPr="00165CA0" w:rsidRDefault="006D6DD1" w:rsidP="00DE2098">
      <w:pPr>
        <w:pStyle w:val="HTML"/>
        <w:numPr>
          <w:ilvl w:val="0"/>
          <w:numId w:val="6"/>
        </w:numPr>
        <w:tabs>
          <w:tab w:val="clear" w:pos="720"/>
          <w:tab w:val="left" w:pos="993"/>
        </w:tabs>
        <w:spacing w:line="276" w:lineRule="auto"/>
        <w:ind w:left="0" w:firstLine="851"/>
        <w:jc w:val="both"/>
        <w:rPr>
          <w:sz w:val="28"/>
          <w:szCs w:val="28"/>
        </w:rPr>
      </w:pPr>
      <w:r w:rsidRPr="00165CA0">
        <w:rPr>
          <w:sz w:val="28"/>
          <w:szCs w:val="28"/>
        </w:rPr>
        <w:t>при установке (передаче материально ответственному лицу) соответствующих запчастей после списания со счета 0.105.36.000 «Прочие материальные запасы – иное движимое имущество учреждения»;</w:t>
      </w:r>
    </w:p>
    <w:p w:rsidR="006D6DD1" w:rsidRPr="00165CA0" w:rsidRDefault="006D6DD1" w:rsidP="00DE2098">
      <w:pPr>
        <w:pStyle w:val="HTML"/>
        <w:numPr>
          <w:ilvl w:val="0"/>
          <w:numId w:val="6"/>
        </w:numPr>
        <w:tabs>
          <w:tab w:val="clear" w:pos="720"/>
          <w:tab w:val="left" w:pos="993"/>
        </w:tabs>
        <w:spacing w:line="276" w:lineRule="auto"/>
        <w:ind w:left="0" w:firstLine="851"/>
        <w:jc w:val="both"/>
        <w:rPr>
          <w:sz w:val="28"/>
          <w:szCs w:val="28"/>
        </w:rPr>
      </w:pPr>
      <w:r w:rsidRPr="00165CA0">
        <w:rPr>
          <w:sz w:val="28"/>
          <w:szCs w:val="28"/>
        </w:rPr>
        <w:lastRenderedPageBreak/>
        <w:t xml:space="preserve">при безвозмездном поступлении автомобиля от государственных (муниципальных) учреждений с документальной передачей остатков </w:t>
      </w:r>
      <w:proofErr w:type="spellStart"/>
      <w:r w:rsidRPr="00165CA0">
        <w:rPr>
          <w:sz w:val="28"/>
          <w:szCs w:val="28"/>
        </w:rPr>
        <w:t>забалансового</w:t>
      </w:r>
      <w:proofErr w:type="spellEnd"/>
      <w:r w:rsidRPr="00165CA0">
        <w:rPr>
          <w:sz w:val="28"/>
          <w:szCs w:val="28"/>
        </w:rPr>
        <w:t xml:space="preserve"> счета 09.</w:t>
      </w:r>
    </w:p>
    <w:p w:rsidR="006D6DD1" w:rsidRPr="00165CA0" w:rsidRDefault="006D6DD1" w:rsidP="006D6DD1">
      <w:pPr>
        <w:pStyle w:val="aff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sz w:val="28"/>
          <w:szCs w:val="28"/>
        </w:rPr>
      </w:pPr>
      <w:r w:rsidRPr="00165CA0">
        <w:rPr>
          <w:sz w:val="28"/>
          <w:szCs w:val="28"/>
        </w:rPr>
        <w:t>Внутреннее перемещение отражается:</w:t>
      </w:r>
    </w:p>
    <w:p w:rsidR="006D6DD1" w:rsidRPr="00165CA0" w:rsidRDefault="006D6DD1" w:rsidP="00DE2098">
      <w:pPr>
        <w:pStyle w:val="HTML"/>
        <w:numPr>
          <w:ilvl w:val="0"/>
          <w:numId w:val="7"/>
        </w:numPr>
        <w:tabs>
          <w:tab w:val="clear" w:pos="720"/>
          <w:tab w:val="left" w:pos="993"/>
        </w:tabs>
        <w:spacing w:line="276" w:lineRule="auto"/>
        <w:ind w:left="0" w:firstLine="851"/>
        <w:jc w:val="both"/>
        <w:rPr>
          <w:sz w:val="28"/>
          <w:szCs w:val="28"/>
        </w:rPr>
      </w:pPr>
      <w:r w:rsidRPr="00165CA0">
        <w:rPr>
          <w:sz w:val="28"/>
          <w:szCs w:val="28"/>
        </w:rPr>
        <w:t>при передаче на другой автомобиль;</w:t>
      </w:r>
    </w:p>
    <w:p w:rsidR="006D6DD1" w:rsidRPr="00165CA0" w:rsidRDefault="006D6DD1" w:rsidP="00DE2098">
      <w:pPr>
        <w:pStyle w:val="HTML"/>
        <w:numPr>
          <w:ilvl w:val="0"/>
          <w:numId w:val="7"/>
        </w:numPr>
        <w:tabs>
          <w:tab w:val="clear" w:pos="720"/>
          <w:tab w:val="left" w:pos="993"/>
        </w:tabs>
        <w:spacing w:line="276" w:lineRule="auto"/>
        <w:ind w:left="0" w:firstLine="851"/>
        <w:jc w:val="both"/>
        <w:rPr>
          <w:sz w:val="28"/>
          <w:szCs w:val="28"/>
        </w:rPr>
      </w:pPr>
      <w:r w:rsidRPr="00165CA0">
        <w:rPr>
          <w:sz w:val="28"/>
          <w:szCs w:val="28"/>
        </w:rPr>
        <w:t>при передаче другому материально ответственному лицу вместе с автомобилем.</w:t>
      </w:r>
    </w:p>
    <w:p w:rsidR="006D6DD1" w:rsidRPr="00165CA0" w:rsidRDefault="006D6DD1" w:rsidP="006D6DD1">
      <w:pPr>
        <w:pStyle w:val="aff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sz w:val="28"/>
          <w:szCs w:val="28"/>
        </w:rPr>
      </w:pPr>
      <w:r w:rsidRPr="00165CA0">
        <w:rPr>
          <w:sz w:val="28"/>
          <w:szCs w:val="28"/>
        </w:rPr>
        <w:t>Выбытие отражается:</w:t>
      </w:r>
    </w:p>
    <w:p w:rsidR="006D6DD1" w:rsidRPr="00165CA0" w:rsidRDefault="006D6DD1" w:rsidP="00DE2098">
      <w:pPr>
        <w:pStyle w:val="HTML"/>
        <w:numPr>
          <w:ilvl w:val="0"/>
          <w:numId w:val="8"/>
        </w:numPr>
        <w:tabs>
          <w:tab w:val="clear" w:pos="720"/>
          <w:tab w:val="left" w:pos="993"/>
        </w:tabs>
        <w:spacing w:line="276" w:lineRule="auto"/>
        <w:ind w:left="0" w:firstLine="851"/>
        <w:jc w:val="both"/>
        <w:rPr>
          <w:sz w:val="28"/>
          <w:szCs w:val="28"/>
        </w:rPr>
      </w:pPr>
      <w:r w:rsidRPr="00165CA0">
        <w:rPr>
          <w:sz w:val="28"/>
          <w:szCs w:val="28"/>
        </w:rPr>
        <w:t>при списании автомобиля по установленным основаниям;</w:t>
      </w:r>
    </w:p>
    <w:p w:rsidR="006D6DD1" w:rsidRDefault="006D6DD1" w:rsidP="00DE2098">
      <w:pPr>
        <w:pStyle w:val="HTML"/>
        <w:numPr>
          <w:ilvl w:val="0"/>
          <w:numId w:val="8"/>
        </w:numPr>
        <w:tabs>
          <w:tab w:val="clear" w:pos="720"/>
          <w:tab w:val="left" w:pos="993"/>
        </w:tabs>
        <w:spacing w:line="276" w:lineRule="auto"/>
        <w:ind w:left="0" w:firstLine="851"/>
        <w:jc w:val="both"/>
        <w:rPr>
          <w:sz w:val="28"/>
          <w:szCs w:val="28"/>
        </w:rPr>
      </w:pPr>
      <w:r w:rsidRPr="00165CA0">
        <w:rPr>
          <w:sz w:val="28"/>
          <w:szCs w:val="28"/>
        </w:rPr>
        <w:t>при установке новых запчастей вз</w:t>
      </w:r>
      <w:r>
        <w:rPr>
          <w:sz w:val="28"/>
          <w:szCs w:val="28"/>
        </w:rPr>
        <w:t>амен непригодных к эксплуатации.</w:t>
      </w:r>
    </w:p>
    <w:p w:rsidR="006D6DD1" w:rsidRPr="00165CA0" w:rsidRDefault="006D6DD1" w:rsidP="006D6DD1">
      <w:pPr>
        <w:pStyle w:val="HTML"/>
        <w:tabs>
          <w:tab w:val="left" w:pos="993"/>
        </w:tabs>
        <w:spacing w:line="276" w:lineRule="auto"/>
        <w:jc w:val="both"/>
        <w:rPr>
          <w:sz w:val="28"/>
          <w:szCs w:val="28"/>
        </w:rPr>
      </w:pPr>
    </w:p>
    <w:p w:rsidR="006D6DD1" w:rsidRPr="00165CA0" w:rsidRDefault="006D6DD1" w:rsidP="006D6DD1">
      <w:pPr>
        <w:pStyle w:val="aff0"/>
        <w:shd w:val="clear" w:color="auto" w:fill="FFFFFF"/>
        <w:spacing w:before="0" w:beforeAutospacing="0" w:after="0" w:afterAutospacing="0" w:line="276" w:lineRule="auto"/>
        <w:ind w:firstLine="851"/>
        <w:jc w:val="both"/>
        <w:rPr>
          <w:bCs/>
          <w:sz w:val="28"/>
          <w:szCs w:val="28"/>
        </w:rPr>
      </w:pPr>
      <w:r w:rsidRPr="00165CA0">
        <w:rPr>
          <w:sz w:val="28"/>
          <w:szCs w:val="28"/>
        </w:rPr>
        <w:t xml:space="preserve">На </w:t>
      </w:r>
      <w:proofErr w:type="spellStart"/>
      <w:r w:rsidRPr="00165CA0">
        <w:rPr>
          <w:sz w:val="28"/>
          <w:szCs w:val="28"/>
        </w:rPr>
        <w:t>забалансовом</w:t>
      </w:r>
      <w:proofErr w:type="spellEnd"/>
      <w:r w:rsidRPr="00165CA0">
        <w:rPr>
          <w:sz w:val="28"/>
          <w:szCs w:val="28"/>
        </w:rPr>
        <w:t> </w:t>
      </w:r>
      <w:hyperlink r:id="rId131" w:tooltip="Ссылка на КонсультантПлюс" w:history="1">
        <w:r w:rsidRPr="00165CA0">
          <w:rPr>
            <w:sz w:val="28"/>
            <w:szCs w:val="28"/>
          </w:rPr>
          <w:t>счете 10</w:t>
        </w:r>
      </w:hyperlink>
      <w:r w:rsidRPr="00165CA0">
        <w:rPr>
          <w:sz w:val="28"/>
          <w:szCs w:val="28"/>
        </w:rPr>
        <w:t> </w:t>
      </w:r>
      <w:r>
        <w:rPr>
          <w:sz w:val="28"/>
          <w:szCs w:val="28"/>
        </w:rPr>
        <w:t>«</w:t>
      </w:r>
      <w:r w:rsidRPr="00165CA0">
        <w:rPr>
          <w:sz w:val="28"/>
          <w:szCs w:val="28"/>
        </w:rPr>
        <w:t>Обеспечение исполнения обязательств</w:t>
      </w:r>
      <w:r>
        <w:rPr>
          <w:sz w:val="28"/>
          <w:szCs w:val="28"/>
        </w:rPr>
        <w:t xml:space="preserve">» </w:t>
      </w:r>
      <w:r w:rsidRPr="00165CA0">
        <w:rPr>
          <w:sz w:val="28"/>
          <w:szCs w:val="28"/>
        </w:rPr>
        <w:t>учет ведется по видам</w:t>
      </w:r>
      <w:r w:rsidRPr="00165CA0">
        <w:rPr>
          <w:bCs/>
          <w:sz w:val="28"/>
          <w:szCs w:val="28"/>
        </w:rPr>
        <w:t xml:space="preserve"> обеспечений:</w:t>
      </w:r>
    </w:p>
    <w:p w:rsidR="006D6DD1" w:rsidRPr="00165CA0" w:rsidRDefault="006D6DD1" w:rsidP="006D6DD1">
      <w:pPr>
        <w:shd w:val="clear" w:color="auto" w:fill="FFFFFF"/>
        <w:spacing w:before="0" w:after="0"/>
        <w:ind w:left="851" w:firstLine="0"/>
        <w:rPr>
          <w:bCs/>
          <w:sz w:val="28"/>
          <w:szCs w:val="28"/>
        </w:rPr>
      </w:pPr>
      <w:r>
        <w:rPr>
          <w:bCs/>
          <w:sz w:val="28"/>
          <w:szCs w:val="28"/>
        </w:rPr>
        <w:t>-</w:t>
      </w:r>
      <w:r w:rsidRPr="00165CA0">
        <w:rPr>
          <w:bCs/>
          <w:sz w:val="28"/>
          <w:szCs w:val="28"/>
        </w:rPr>
        <w:t>задатки;</w:t>
      </w:r>
    </w:p>
    <w:p w:rsidR="006D6DD1" w:rsidRPr="00165CA0" w:rsidRDefault="006D6DD1" w:rsidP="006D6DD1">
      <w:pPr>
        <w:shd w:val="clear" w:color="auto" w:fill="FFFFFF"/>
        <w:spacing w:before="0" w:after="0"/>
        <w:ind w:left="851" w:firstLine="0"/>
        <w:rPr>
          <w:bCs/>
          <w:sz w:val="28"/>
          <w:szCs w:val="28"/>
        </w:rPr>
      </w:pPr>
      <w:r>
        <w:rPr>
          <w:bCs/>
          <w:sz w:val="28"/>
          <w:szCs w:val="28"/>
        </w:rPr>
        <w:t>-</w:t>
      </w:r>
      <w:r w:rsidRPr="00165CA0">
        <w:rPr>
          <w:bCs/>
          <w:sz w:val="28"/>
          <w:szCs w:val="28"/>
        </w:rPr>
        <w:t>банковские гарантии;</w:t>
      </w:r>
    </w:p>
    <w:p w:rsidR="006D6DD1" w:rsidRPr="00165CA0" w:rsidRDefault="006D6DD1" w:rsidP="006D6DD1">
      <w:pPr>
        <w:shd w:val="clear" w:color="auto" w:fill="FFFFFF"/>
        <w:spacing w:before="0" w:after="0"/>
        <w:ind w:left="851" w:firstLine="0"/>
        <w:rPr>
          <w:bCs/>
          <w:sz w:val="28"/>
          <w:szCs w:val="28"/>
        </w:rPr>
      </w:pPr>
      <w:r>
        <w:rPr>
          <w:bCs/>
          <w:sz w:val="28"/>
          <w:szCs w:val="28"/>
        </w:rPr>
        <w:t>-</w:t>
      </w:r>
      <w:r w:rsidRPr="00165CA0">
        <w:rPr>
          <w:bCs/>
          <w:sz w:val="28"/>
          <w:szCs w:val="28"/>
        </w:rPr>
        <w:t>поручительства;</w:t>
      </w:r>
    </w:p>
    <w:p w:rsidR="006D6DD1" w:rsidRDefault="006D6DD1" w:rsidP="006D6DD1">
      <w:pPr>
        <w:pStyle w:val="2"/>
        <w:numPr>
          <w:ilvl w:val="0"/>
          <w:numId w:val="0"/>
        </w:numPr>
        <w:spacing w:before="0" w:after="0"/>
        <w:ind w:firstLine="851"/>
        <w:rPr>
          <w:sz w:val="28"/>
          <w:szCs w:val="28"/>
        </w:rPr>
      </w:pPr>
      <w:r>
        <w:rPr>
          <w:sz w:val="28"/>
          <w:szCs w:val="28"/>
        </w:rPr>
        <w:t>-</w:t>
      </w:r>
      <w:bookmarkStart w:id="117" w:name="_ref_1-a16c041e70224f"/>
      <w:r>
        <w:rPr>
          <w:sz w:val="28"/>
          <w:szCs w:val="28"/>
        </w:rPr>
        <w:t>имущество в залоге.</w:t>
      </w:r>
    </w:p>
    <w:p w:rsidR="006D6DD1" w:rsidRPr="00165CA0" w:rsidRDefault="006D6DD1" w:rsidP="006D6DD1">
      <w:pPr>
        <w:pStyle w:val="2"/>
        <w:numPr>
          <w:ilvl w:val="0"/>
          <w:numId w:val="0"/>
        </w:numPr>
        <w:spacing w:before="0" w:after="0"/>
        <w:ind w:firstLine="851"/>
        <w:rPr>
          <w:sz w:val="28"/>
          <w:szCs w:val="28"/>
        </w:rPr>
      </w:pPr>
      <w:r w:rsidRPr="00165CA0">
        <w:rPr>
          <w:sz w:val="28"/>
          <w:szCs w:val="28"/>
        </w:rPr>
        <w:t xml:space="preserve">Учтенное ранее на </w:t>
      </w:r>
      <w:proofErr w:type="spellStart"/>
      <w:r w:rsidRPr="00165CA0">
        <w:rPr>
          <w:sz w:val="28"/>
          <w:szCs w:val="28"/>
        </w:rPr>
        <w:t>забалансовом</w:t>
      </w:r>
      <w:proofErr w:type="spellEnd"/>
      <w:r w:rsidRPr="00165CA0">
        <w:rPr>
          <w:sz w:val="28"/>
          <w:szCs w:val="28"/>
        </w:rPr>
        <w:t xml:space="preserve"> счете 10 обеспечение исполнения обязательства списывается:</w:t>
      </w:r>
      <w:bookmarkEnd w:id="117"/>
    </w:p>
    <w:p w:rsidR="006D6DD1" w:rsidRPr="00165CA0" w:rsidRDefault="006D6DD1" w:rsidP="006D6DD1">
      <w:pPr>
        <w:spacing w:before="0" w:after="0"/>
        <w:ind w:firstLine="851"/>
        <w:rPr>
          <w:sz w:val="28"/>
          <w:szCs w:val="28"/>
        </w:rPr>
      </w:pPr>
      <w:r w:rsidRPr="00165CA0">
        <w:rPr>
          <w:sz w:val="28"/>
          <w:szCs w:val="28"/>
        </w:rPr>
        <w:t>- по обеспечению в виде гарантии или поручительства - на дату исполнения гарантом или поручителем требований об уплате денежной суммы в связи с нарушением принципалом обязательств;</w:t>
      </w:r>
    </w:p>
    <w:p w:rsidR="006D6DD1" w:rsidRDefault="006D6DD1" w:rsidP="006D6DD1">
      <w:pPr>
        <w:spacing w:before="0" w:after="0"/>
        <w:ind w:firstLine="851"/>
        <w:rPr>
          <w:sz w:val="28"/>
          <w:szCs w:val="28"/>
        </w:rPr>
      </w:pPr>
      <w:r w:rsidRPr="00165CA0">
        <w:rPr>
          <w:sz w:val="28"/>
          <w:szCs w:val="28"/>
        </w:rPr>
        <w:t>- по обеспечению в виде залога - на дату реализации залогового имущества.</w:t>
      </w:r>
    </w:p>
    <w:p w:rsidR="006D6DD1" w:rsidRDefault="006D6DD1" w:rsidP="006D6DD1">
      <w:pPr>
        <w:autoSpaceDE w:val="0"/>
        <w:autoSpaceDN w:val="0"/>
        <w:adjustRightInd w:val="0"/>
        <w:spacing w:before="0" w:after="0" w:line="360" w:lineRule="auto"/>
        <w:ind w:firstLine="851"/>
        <w:rPr>
          <w:sz w:val="28"/>
          <w:szCs w:val="28"/>
        </w:rPr>
      </w:pPr>
      <w:r>
        <w:rPr>
          <w:sz w:val="28"/>
          <w:szCs w:val="28"/>
        </w:rPr>
        <w:t>Н</w:t>
      </w:r>
      <w:r w:rsidRPr="00CD4A74">
        <w:rPr>
          <w:sz w:val="28"/>
          <w:szCs w:val="28"/>
        </w:rPr>
        <w:t xml:space="preserve">а </w:t>
      </w:r>
      <w:proofErr w:type="spellStart"/>
      <w:r w:rsidRPr="00CD4A74">
        <w:rPr>
          <w:sz w:val="28"/>
          <w:szCs w:val="28"/>
        </w:rPr>
        <w:t>забалансовом</w:t>
      </w:r>
      <w:proofErr w:type="spellEnd"/>
      <w:r w:rsidRPr="00CD4A74">
        <w:rPr>
          <w:sz w:val="28"/>
          <w:szCs w:val="28"/>
        </w:rPr>
        <w:t xml:space="preserve"> счете 11 </w:t>
      </w:r>
      <w:r>
        <w:rPr>
          <w:sz w:val="28"/>
          <w:szCs w:val="28"/>
        </w:rPr>
        <w:t>«</w:t>
      </w:r>
      <w:r w:rsidRPr="00CD4A74">
        <w:rPr>
          <w:sz w:val="28"/>
          <w:szCs w:val="28"/>
        </w:rPr>
        <w:t>Государственные и муниципальные гарантии</w:t>
      </w:r>
      <w:r>
        <w:rPr>
          <w:sz w:val="28"/>
          <w:szCs w:val="28"/>
        </w:rPr>
        <w:t>» по видам гарантий.</w:t>
      </w:r>
    </w:p>
    <w:p w:rsidR="006D6DD1" w:rsidRPr="00A4791F" w:rsidRDefault="006D6DD1" w:rsidP="006D6DD1">
      <w:pPr>
        <w:autoSpaceDE w:val="0"/>
        <w:autoSpaceDN w:val="0"/>
        <w:adjustRightInd w:val="0"/>
        <w:spacing w:before="0" w:after="0" w:line="360" w:lineRule="auto"/>
        <w:ind w:firstLine="851"/>
        <w:rPr>
          <w:sz w:val="28"/>
          <w:szCs w:val="28"/>
        </w:rPr>
      </w:pPr>
      <w:r>
        <w:rPr>
          <w:sz w:val="28"/>
          <w:szCs w:val="28"/>
        </w:rPr>
        <w:t>Н</w:t>
      </w:r>
      <w:r w:rsidRPr="00CD4A74">
        <w:rPr>
          <w:sz w:val="28"/>
          <w:szCs w:val="28"/>
        </w:rPr>
        <w:t xml:space="preserve">а </w:t>
      </w:r>
      <w:proofErr w:type="spellStart"/>
      <w:r w:rsidRPr="00CD4A74">
        <w:rPr>
          <w:sz w:val="28"/>
          <w:szCs w:val="28"/>
        </w:rPr>
        <w:t>забалансовом</w:t>
      </w:r>
      <w:proofErr w:type="spellEnd"/>
      <w:r w:rsidRPr="00CD4A74">
        <w:rPr>
          <w:sz w:val="28"/>
          <w:szCs w:val="28"/>
        </w:rPr>
        <w:t xml:space="preserve"> счете</w:t>
      </w:r>
      <w:r>
        <w:rPr>
          <w:sz w:val="24"/>
          <w:szCs w:val="24"/>
        </w:rPr>
        <w:t xml:space="preserve"> </w:t>
      </w:r>
      <w:r w:rsidRPr="00A4791F">
        <w:rPr>
          <w:sz w:val="28"/>
          <w:szCs w:val="28"/>
        </w:rPr>
        <w:t xml:space="preserve">17 </w:t>
      </w:r>
      <w:r>
        <w:rPr>
          <w:sz w:val="28"/>
          <w:szCs w:val="28"/>
        </w:rPr>
        <w:t>«</w:t>
      </w:r>
      <w:r w:rsidRPr="00A4791F">
        <w:rPr>
          <w:sz w:val="28"/>
          <w:szCs w:val="28"/>
        </w:rPr>
        <w:t>Поступления денежных средств</w:t>
      </w:r>
      <w:r>
        <w:rPr>
          <w:sz w:val="28"/>
          <w:szCs w:val="28"/>
        </w:rPr>
        <w:t>»</w:t>
      </w:r>
      <w:r w:rsidRPr="00A4791F">
        <w:rPr>
          <w:sz w:val="28"/>
          <w:szCs w:val="28"/>
        </w:rPr>
        <w:t xml:space="preserve"> учет ведется по группам: </w:t>
      </w:r>
    </w:p>
    <w:p w:rsidR="006D6DD1" w:rsidRPr="00A4791F" w:rsidRDefault="006D6DD1" w:rsidP="00DE2098">
      <w:pPr>
        <w:pStyle w:val="ab"/>
        <w:numPr>
          <w:ilvl w:val="0"/>
          <w:numId w:val="17"/>
        </w:numPr>
        <w:autoSpaceDE w:val="0"/>
        <w:autoSpaceDN w:val="0"/>
        <w:adjustRightInd w:val="0"/>
        <w:spacing w:before="0" w:after="0" w:line="240" w:lineRule="auto"/>
        <w:ind w:left="1135" w:hanging="284"/>
        <w:rPr>
          <w:sz w:val="28"/>
          <w:szCs w:val="28"/>
        </w:rPr>
      </w:pPr>
      <w:r w:rsidRPr="00A4791F">
        <w:rPr>
          <w:sz w:val="28"/>
          <w:szCs w:val="28"/>
        </w:rPr>
        <w:t>Поступление денежных средств</w:t>
      </w:r>
      <w:r>
        <w:rPr>
          <w:sz w:val="28"/>
          <w:szCs w:val="28"/>
        </w:rPr>
        <w:t>;</w:t>
      </w:r>
    </w:p>
    <w:p w:rsidR="006D6DD1" w:rsidRPr="00A4791F" w:rsidRDefault="006D6DD1" w:rsidP="00DE2098">
      <w:pPr>
        <w:pStyle w:val="ab"/>
        <w:numPr>
          <w:ilvl w:val="0"/>
          <w:numId w:val="17"/>
        </w:numPr>
        <w:autoSpaceDE w:val="0"/>
        <w:autoSpaceDN w:val="0"/>
        <w:adjustRightInd w:val="0"/>
        <w:spacing w:before="0" w:after="0" w:line="240" w:lineRule="auto"/>
        <w:ind w:left="1135" w:hanging="284"/>
        <w:rPr>
          <w:sz w:val="28"/>
          <w:szCs w:val="28"/>
        </w:rPr>
      </w:pPr>
      <w:r w:rsidRPr="00A4791F">
        <w:rPr>
          <w:sz w:val="28"/>
          <w:szCs w:val="28"/>
        </w:rPr>
        <w:t>Поступление денежных средств в пути на счета учреждения</w:t>
      </w:r>
      <w:r>
        <w:rPr>
          <w:sz w:val="28"/>
          <w:szCs w:val="28"/>
        </w:rPr>
        <w:t>;</w:t>
      </w:r>
    </w:p>
    <w:p w:rsidR="006D6DD1" w:rsidRPr="00A4791F" w:rsidRDefault="006D6DD1" w:rsidP="00DE2098">
      <w:pPr>
        <w:pStyle w:val="ab"/>
        <w:numPr>
          <w:ilvl w:val="0"/>
          <w:numId w:val="17"/>
        </w:numPr>
        <w:autoSpaceDE w:val="0"/>
        <w:autoSpaceDN w:val="0"/>
        <w:adjustRightInd w:val="0"/>
        <w:spacing w:before="0" w:after="0" w:line="240" w:lineRule="auto"/>
        <w:ind w:left="1135" w:hanging="284"/>
        <w:rPr>
          <w:sz w:val="28"/>
          <w:szCs w:val="28"/>
        </w:rPr>
      </w:pPr>
      <w:r w:rsidRPr="00A4791F">
        <w:rPr>
          <w:sz w:val="28"/>
          <w:szCs w:val="28"/>
        </w:rPr>
        <w:t>Поступлени</w:t>
      </w:r>
      <w:r>
        <w:rPr>
          <w:sz w:val="28"/>
          <w:szCs w:val="28"/>
        </w:rPr>
        <w:t>е</w:t>
      </w:r>
      <w:r w:rsidRPr="00A4791F">
        <w:rPr>
          <w:sz w:val="28"/>
          <w:szCs w:val="28"/>
        </w:rPr>
        <w:t xml:space="preserve"> расчетов с финансовым органом по наличным денежным средствам</w:t>
      </w:r>
      <w:r>
        <w:rPr>
          <w:sz w:val="28"/>
          <w:szCs w:val="28"/>
        </w:rPr>
        <w:t>;</w:t>
      </w:r>
    </w:p>
    <w:p w:rsidR="006D6DD1" w:rsidRDefault="006D6DD1" w:rsidP="00DE2098">
      <w:pPr>
        <w:pStyle w:val="ab"/>
        <w:numPr>
          <w:ilvl w:val="0"/>
          <w:numId w:val="17"/>
        </w:numPr>
        <w:autoSpaceDE w:val="0"/>
        <w:autoSpaceDN w:val="0"/>
        <w:adjustRightInd w:val="0"/>
        <w:spacing w:before="0" w:after="0" w:line="240" w:lineRule="auto"/>
        <w:ind w:left="1135" w:hanging="284"/>
        <w:rPr>
          <w:sz w:val="28"/>
          <w:szCs w:val="28"/>
        </w:rPr>
      </w:pPr>
      <w:r w:rsidRPr="00A4791F">
        <w:rPr>
          <w:sz w:val="28"/>
          <w:szCs w:val="28"/>
        </w:rPr>
        <w:t>Поступлени</w:t>
      </w:r>
      <w:r>
        <w:rPr>
          <w:sz w:val="28"/>
          <w:szCs w:val="28"/>
        </w:rPr>
        <w:t>е</w:t>
      </w:r>
      <w:r w:rsidRPr="00A4791F">
        <w:rPr>
          <w:sz w:val="28"/>
          <w:szCs w:val="28"/>
        </w:rPr>
        <w:t xml:space="preserve"> денежных средств в кассу учреждения</w:t>
      </w:r>
      <w:r>
        <w:rPr>
          <w:sz w:val="28"/>
          <w:szCs w:val="28"/>
        </w:rPr>
        <w:t>.</w:t>
      </w:r>
    </w:p>
    <w:p w:rsidR="006D6DD1" w:rsidRDefault="006D6DD1" w:rsidP="006D6DD1">
      <w:pPr>
        <w:autoSpaceDE w:val="0"/>
        <w:autoSpaceDN w:val="0"/>
        <w:adjustRightInd w:val="0"/>
        <w:spacing w:before="0" w:after="0" w:line="360" w:lineRule="auto"/>
        <w:rPr>
          <w:sz w:val="28"/>
          <w:szCs w:val="28"/>
        </w:rPr>
      </w:pPr>
    </w:p>
    <w:p w:rsidR="006D6DD1" w:rsidRDefault="006D6DD1" w:rsidP="006D6DD1">
      <w:pPr>
        <w:autoSpaceDE w:val="0"/>
        <w:autoSpaceDN w:val="0"/>
        <w:adjustRightInd w:val="0"/>
        <w:spacing w:before="0" w:after="0" w:line="360" w:lineRule="auto"/>
      </w:pPr>
      <w:r w:rsidRPr="00A4791F">
        <w:rPr>
          <w:sz w:val="28"/>
          <w:szCs w:val="28"/>
        </w:rPr>
        <w:t xml:space="preserve">На </w:t>
      </w:r>
      <w:proofErr w:type="spellStart"/>
      <w:r w:rsidRPr="00A4791F">
        <w:rPr>
          <w:sz w:val="28"/>
          <w:szCs w:val="28"/>
        </w:rPr>
        <w:t>забалансовом</w:t>
      </w:r>
      <w:proofErr w:type="spellEnd"/>
      <w:r w:rsidRPr="00A4791F">
        <w:rPr>
          <w:sz w:val="28"/>
          <w:szCs w:val="28"/>
        </w:rPr>
        <w:t xml:space="preserve"> счете</w:t>
      </w:r>
      <w:r w:rsidRPr="00A4791F">
        <w:rPr>
          <w:sz w:val="24"/>
          <w:szCs w:val="24"/>
        </w:rPr>
        <w:t xml:space="preserve"> </w:t>
      </w:r>
      <w:r w:rsidRPr="00A4791F">
        <w:rPr>
          <w:sz w:val="28"/>
          <w:szCs w:val="28"/>
        </w:rPr>
        <w:t>1</w:t>
      </w:r>
      <w:r>
        <w:rPr>
          <w:sz w:val="28"/>
          <w:szCs w:val="28"/>
        </w:rPr>
        <w:t>8</w:t>
      </w:r>
      <w:r w:rsidRPr="00A4791F">
        <w:rPr>
          <w:sz w:val="28"/>
          <w:szCs w:val="28"/>
        </w:rPr>
        <w:t xml:space="preserve"> </w:t>
      </w:r>
      <w:r>
        <w:rPr>
          <w:sz w:val="28"/>
          <w:szCs w:val="28"/>
        </w:rPr>
        <w:t>«</w:t>
      </w:r>
      <w:r w:rsidRPr="00A4791F">
        <w:rPr>
          <w:sz w:val="28"/>
          <w:szCs w:val="28"/>
        </w:rPr>
        <w:t>Выбытия денежных средств</w:t>
      </w:r>
      <w:r>
        <w:rPr>
          <w:sz w:val="28"/>
          <w:szCs w:val="28"/>
        </w:rPr>
        <w:t>»</w:t>
      </w:r>
      <w:r>
        <w:rPr>
          <w:sz w:val="24"/>
          <w:szCs w:val="24"/>
        </w:rPr>
        <w:t xml:space="preserve"> </w:t>
      </w:r>
      <w:r w:rsidRPr="00A4791F">
        <w:rPr>
          <w:sz w:val="28"/>
          <w:szCs w:val="28"/>
        </w:rPr>
        <w:t>учет ведется по группам</w:t>
      </w:r>
      <w:r w:rsidRPr="00A4791F">
        <w:t xml:space="preserve"> </w:t>
      </w:r>
    </w:p>
    <w:p w:rsidR="006D6DD1" w:rsidRPr="00B93476" w:rsidRDefault="006D6DD1" w:rsidP="00DE2098">
      <w:pPr>
        <w:pStyle w:val="ab"/>
        <w:numPr>
          <w:ilvl w:val="0"/>
          <w:numId w:val="19"/>
        </w:numPr>
        <w:autoSpaceDE w:val="0"/>
        <w:autoSpaceDN w:val="0"/>
        <w:adjustRightInd w:val="0"/>
        <w:spacing w:before="0" w:after="0" w:line="240" w:lineRule="auto"/>
        <w:rPr>
          <w:sz w:val="28"/>
          <w:szCs w:val="28"/>
        </w:rPr>
      </w:pPr>
      <w:r w:rsidRPr="00B93476">
        <w:rPr>
          <w:sz w:val="28"/>
          <w:szCs w:val="28"/>
        </w:rPr>
        <w:t>Выбытия денежных средств</w:t>
      </w:r>
    </w:p>
    <w:p w:rsidR="006D6DD1" w:rsidRPr="00A4791F" w:rsidRDefault="006D6DD1" w:rsidP="00DE2098">
      <w:pPr>
        <w:pStyle w:val="ab"/>
        <w:numPr>
          <w:ilvl w:val="0"/>
          <w:numId w:val="18"/>
        </w:numPr>
        <w:autoSpaceDE w:val="0"/>
        <w:autoSpaceDN w:val="0"/>
        <w:adjustRightInd w:val="0"/>
        <w:spacing w:before="0" w:after="0" w:line="240" w:lineRule="auto"/>
        <w:ind w:left="1196" w:hanging="357"/>
        <w:rPr>
          <w:sz w:val="28"/>
          <w:szCs w:val="28"/>
        </w:rPr>
      </w:pPr>
      <w:r w:rsidRPr="00A4791F">
        <w:rPr>
          <w:sz w:val="28"/>
          <w:szCs w:val="28"/>
        </w:rPr>
        <w:lastRenderedPageBreak/>
        <w:t>Выбытие денежных средств в пути на счета учреждения</w:t>
      </w:r>
      <w:r>
        <w:rPr>
          <w:sz w:val="28"/>
          <w:szCs w:val="28"/>
        </w:rPr>
        <w:t>;</w:t>
      </w:r>
    </w:p>
    <w:p w:rsidR="006D6DD1" w:rsidRPr="00A4791F" w:rsidRDefault="006D6DD1" w:rsidP="00DE2098">
      <w:pPr>
        <w:pStyle w:val="ab"/>
        <w:numPr>
          <w:ilvl w:val="0"/>
          <w:numId w:val="18"/>
        </w:numPr>
        <w:autoSpaceDE w:val="0"/>
        <w:autoSpaceDN w:val="0"/>
        <w:adjustRightInd w:val="0"/>
        <w:spacing w:before="0" w:after="0" w:line="240" w:lineRule="auto"/>
        <w:ind w:left="1196" w:hanging="357"/>
        <w:rPr>
          <w:sz w:val="28"/>
          <w:szCs w:val="28"/>
        </w:rPr>
      </w:pPr>
      <w:r w:rsidRPr="00A4791F">
        <w:rPr>
          <w:sz w:val="28"/>
          <w:szCs w:val="28"/>
        </w:rPr>
        <w:t>Выбытия расчетов с финансовым органом по наличным денежным средствам</w:t>
      </w:r>
      <w:r>
        <w:rPr>
          <w:sz w:val="28"/>
          <w:szCs w:val="28"/>
        </w:rPr>
        <w:t>;</w:t>
      </w:r>
    </w:p>
    <w:p w:rsidR="006D6DD1" w:rsidRDefault="006D6DD1" w:rsidP="00DE2098">
      <w:pPr>
        <w:pStyle w:val="ab"/>
        <w:numPr>
          <w:ilvl w:val="0"/>
          <w:numId w:val="18"/>
        </w:numPr>
        <w:autoSpaceDE w:val="0"/>
        <w:autoSpaceDN w:val="0"/>
        <w:adjustRightInd w:val="0"/>
        <w:spacing w:before="0" w:after="0" w:line="240" w:lineRule="auto"/>
        <w:ind w:left="1196" w:hanging="357"/>
        <w:rPr>
          <w:sz w:val="28"/>
          <w:szCs w:val="28"/>
        </w:rPr>
      </w:pPr>
      <w:r w:rsidRPr="00A4791F">
        <w:rPr>
          <w:sz w:val="28"/>
          <w:szCs w:val="28"/>
        </w:rPr>
        <w:t>Выбыти</w:t>
      </w:r>
      <w:r>
        <w:rPr>
          <w:sz w:val="28"/>
          <w:szCs w:val="28"/>
        </w:rPr>
        <w:t>е</w:t>
      </w:r>
      <w:r w:rsidRPr="00A4791F">
        <w:rPr>
          <w:sz w:val="28"/>
          <w:szCs w:val="28"/>
        </w:rPr>
        <w:t xml:space="preserve"> денежных средств из кассы учреждения</w:t>
      </w:r>
      <w:r>
        <w:rPr>
          <w:sz w:val="28"/>
          <w:szCs w:val="28"/>
        </w:rPr>
        <w:t>.</w:t>
      </w:r>
    </w:p>
    <w:p w:rsidR="006D6DD1" w:rsidRDefault="006D6DD1" w:rsidP="006D6DD1">
      <w:pPr>
        <w:pStyle w:val="ab"/>
        <w:autoSpaceDE w:val="0"/>
        <w:autoSpaceDN w:val="0"/>
        <w:adjustRightInd w:val="0"/>
        <w:spacing w:before="0" w:after="0" w:line="240" w:lineRule="auto"/>
        <w:ind w:left="1196" w:firstLine="0"/>
        <w:rPr>
          <w:sz w:val="28"/>
          <w:szCs w:val="28"/>
        </w:rPr>
      </w:pPr>
    </w:p>
    <w:p w:rsidR="006D6DD1" w:rsidRPr="00A4791F" w:rsidRDefault="006D6DD1" w:rsidP="006D6DD1">
      <w:pPr>
        <w:pStyle w:val="ab"/>
        <w:autoSpaceDE w:val="0"/>
        <w:autoSpaceDN w:val="0"/>
        <w:adjustRightInd w:val="0"/>
        <w:spacing w:before="0" w:after="0" w:line="240" w:lineRule="auto"/>
        <w:ind w:left="1135" w:firstLine="0"/>
        <w:jc w:val="both"/>
        <w:rPr>
          <w:sz w:val="28"/>
          <w:szCs w:val="28"/>
        </w:rPr>
      </w:pPr>
    </w:p>
    <w:p w:rsidR="006D6DD1" w:rsidRDefault="006D6DD1" w:rsidP="006D6DD1">
      <w:pPr>
        <w:pStyle w:val="ab"/>
        <w:autoSpaceDE w:val="0"/>
        <w:autoSpaceDN w:val="0"/>
        <w:adjustRightInd w:val="0"/>
        <w:spacing w:before="0" w:after="0" w:line="360" w:lineRule="auto"/>
        <w:ind w:left="142" w:firstLine="992"/>
        <w:jc w:val="both"/>
        <w:rPr>
          <w:sz w:val="28"/>
          <w:szCs w:val="28"/>
        </w:rPr>
      </w:pPr>
      <w:bookmarkStart w:id="118" w:name="_ref_1-d5cee47946fe46"/>
      <w:r>
        <w:rPr>
          <w:sz w:val="28"/>
          <w:szCs w:val="28"/>
        </w:rPr>
        <w:t>Н</w:t>
      </w:r>
      <w:r w:rsidRPr="00165CA0">
        <w:rPr>
          <w:sz w:val="28"/>
          <w:szCs w:val="28"/>
        </w:rPr>
        <w:t xml:space="preserve">а </w:t>
      </w:r>
      <w:proofErr w:type="spellStart"/>
      <w:r w:rsidRPr="00165CA0">
        <w:rPr>
          <w:sz w:val="28"/>
          <w:szCs w:val="28"/>
        </w:rPr>
        <w:t>забалансовом</w:t>
      </w:r>
      <w:proofErr w:type="spellEnd"/>
      <w:r w:rsidRPr="00165CA0">
        <w:rPr>
          <w:sz w:val="28"/>
          <w:szCs w:val="28"/>
        </w:rPr>
        <w:t xml:space="preserve"> </w:t>
      </w:r>
      <w:hyperlink r:id="rId132" w:history="1">
        <w:r w:rsidRPr="00165CA0">
          <w:rPr>
            <w:rStyle w:val="afd"/>
            <w:sz w:val="28"/>
            <w:szCs w:val="28"/>
          </w:rPr>
          <w:t>счете 21</w:t>
        </w:r>
      </w:hyperlink>
      <w:r w:rsidRPr="00165CA0">
        <w:rPr>
          <w:sz w:val="28"/>
          <w:szCs w:val="28"/>
        </w:rPr>
        <w:t xml:space="preserve"> </w:t>
      </w:r>
      <w:r>
        <w:rPr>
          <w:sz w:val="28"/>
          <w:szCs w:val="28"/>
        </w:rPr>
        <w:t>«</w:t>
      </w:r>
      <w:r w:rsidRPr="00165CA0">
        <w:rPr>
          <w:sz w:val="28"/>
          <w:szCs w:val="28"/>
        </w:rPr>
        <w:t>Основные средства в эксплуатации</w:t>
      </w:r>
      <w:r>
        <w:rPr>
          <w:sz w:val="28"/>
          <w:szCs w:val="28"/>
        </w:rPr>
        <w:t>» о</w:t>
      </w:r>
      <w:r w:rsidRPr="00165CA0">
        <w:rPr>
          <w:sz w:val="28"/>
          <w:szCs w:val="28"/>
        </w:rPr>
        <w:t>сновные средства учитываются</w:t>
      </w:r>
      <w:r>
        <w:rPr>
          <w:sz w:val="28"/>
          <w:szCs w:val="28"/>
        </w:rPr>
        <w:t xml:space="preserve"> </w:t>
      </w:r>
      <w:r w:rsidRPr="00165CA0">
        <w:rPr>
          <w:sz w:val="28"/>
          <w:szCs w:val="28"/>
        </w:rPr>
        <w:t>по балансовой стоимости объекта</w:t>
      </w:r>
      <w:r>
        <w:rPr>
          <w:sz w:val="28"/>
          <w:szCs w:val="28"/>
        </w:rPr>
        <w:t xml:space="preserve"> по группам: </w:t>
      </w:r>
    </w:p>
    <w:p w:rsidR="006D6DD1" w:rsidRDefault="006D6DD1" w:rsidP="00DE2098">
      <w:pPr>
        <w:pStyle w:val="ab"/>
        <w:numPr>
          <w:ilvl w:val="0"/>
          <w:numId w:val="20"/>
        </w:numPr>
        <w:autoSpaceDE w:val="0"/>
        <w:autoSpaceDN w:val="0"/>
        <w:adjustRightInd w:val="0"/>
        <w:spacing w:before="0" w:after="0" w:line="240" w:lineRule="auto"/>
        <w:ind w:left="1134" w:hanging="283"/>
        <w:rPr>
          <w:sz w:val="28"/>
          <w:szCs w:val="28"/>
        </w:rPr>
      </w:pPr>
      <w:r w:rsidRPr="00B93476">
        <w:rPr>
          <w:sz w:val="28"/>
          <w:szCs w:val="28"/>
        </w:rPr>
        <w:t>Основные средства в эксплуатации – особо ценное движимое имущество</w:t>
      </w:r>
    </w:p>
    <w:p w:rsidR="006D6DD1" w:rsidRDefault="006D6DD1" w:rsidP="00DE2098">
      <w:pPr>
        <w:pStyle w:val="ab"/>
        <w:numPr>
          <w:ilvl w:val="0"/>
          <w:numId w:val="20"/>
        </w:numPr>
        <w:autoSpaceDE w:val="0"/>
        <w:autoSpaceDN w:val="0"/>
        <w:adjustRightInd w:val="0"/>
        <w:spacing w:before="0" w:after="0" w:line="240" w:lineRule="auto"/>
        <w:ind w:left="1134" w:hanging="283"/>
        <w:rPr>
          <w:sz w:val="28"/>
          <w:szCs w:val="28"/>
        </w:rPr>
      </w:pPr>
      <w:r w:rsidRPr="00B93476">
        <w:rPr>
          <w:sz w:val="28"/>
          <w:szCs w:val="28"/>
        </w:rPr>
        <w:t>Основные средства в эксплуатации – иное движимое имущество</w:t>
      </w:r>
    </w:p>
    <w:p w:rsidR="006D6DD1" w:rsidRDefault="006D6DD1" w:rsidP="006D6DD1">
      <w:pPr>
        <w:pStyle w:val="2"/>
        <w:numPr>
          <w:ilvl w:val="0"/>
          <w:numId w:val="0"/>
        </w:numPr>
        <w:spacing w:before="0" w:after="0"/>
        <w:ind w:left="142" w:firstLine="993"/>
        <w:rPr>
          <w:sz w:val="28"/>
          <w:szCs w:val="28"/>
        </w:rPr>
      </w:pPr>
      <w:bookmarkStart w:id="119" w:name="_ref_1-ff7056fcb0ee41"/>
      <w:bookmarkEnd w:id="118"/>
    </w:p>
    <w:p w:rsidR="006D6DD1" w:rsidRPr="00165CA0" w:rsidRDefault="006D6DD1" w:rsidP="006D6DD1">
      <w:pPr>
        <w:pStyle w:val="2"/>
        <w:numPr>
          <w:ilvl w:val="0"/>
          <w:numId w:val="0"/>
        </w:numPr>
        <w:spacing w:before="0" w:after="0"/>
        <w:ind w:left="142" w:firstLine="993"/>
        <w:rPr>
          <w:sz w:val="28"/>
          <w:szCs w:val="28"/>
        </w:rPr>
      </w:pPr>
      <w:r w:rsidRPr="00165CA0">
        <w:rPr>
          <w:sz w:val="28"/>
          <w:szCs w:val="28"/>
        </w:rPr>
        <w:t xml:space="preserve">Аналитический учет </w:t>
      </w:r>
      <w:proofErr w:type="gramStart"/>
      <w:r w:rsidRPr="00165CA0">
        <w:rPr>
          <w:sz w:val="28"/>
          <w:szCs w:val="28"/>
        </w:rPr>
        <w:t>ведется</w:t>
      </w:r>
      <w:bookmarkEnd w:id="119"/>
      <w:r w:rsidRPr="00165CA0">
        <w:rPr>
          <w:sz w:val="28"/>
          <w:szCs w:val="28"/>
        </w:rPr>
        <w:t xml:space="preserve">  в</w:t>
      </w:r>
      <w:proofErr w:type="gramEnd"/>
      <w:r w:rsidRPr="00165CA0">
        <w:rPr>
          <w:sz w:val="28"/>
          <w:szCs w:val="28"/>
        </w:rPr>
        <w:t xml:space="preserve"> </w:t>
      </w:r>
      <w:proofErr w:type="spellStart"/>
      <w:r w:rsidRPr="00165CA0">
        <w:rPr>
          <w:sz w:val="28"/>
          <w:szCs w:val="28"/>
        </w:rPr>
        <w:t>оборотно</w:t>
      </w:r>
      <w:proofErr w:type="spellEnd"/>
      <w:r w:rsidRPr="00165CA0">
        <w:rPr>
          <w:sz w:val="28"/>
          <w:szCs w:val="28"/>
        </w:rPr>
        <w:t>-сальдовых ведомостях</w:t>
      </w:r>
      <w:r>
        <w:rPr>
          <w:sz w:val="28"/>
          <w:szCs w:val="28"/>
        </w:rPr>
        <w:t xml:space="preserve">. Объектам основных </w:t>
      </w:r>
      <w:proofErr w:type="gramStart"/>
      <w:r>
        <w:rPr>
          <w:sz w:val="28"/>
          <w:szCs w:val="28"/>
        </w:rPr>
        <w:t xml:space="preserve">средств </w:t>
      </w:r>
      <w:r w:rsidRPr="00165CA0">
        <w:rPr>
          <w:sz w:val="28"/>
          <w:szCs w:val="28"/>
        </w:rPr>
        <w:t xml:space="preserve"> присваиваются</w:t>
      </w:r>
      <w:proofErr w:type="gramEnd"/>
      <w:r w:rsidRPr="00165CA0">
        <w:rPr>
          <w:sz w:val="28"/>
          <w:szCs w:val="28"/>
        </w:rPr>
        <w:t xml:space="preserve"> инвентарные номера и формируются инвентарные карты в общем порядке.</w:t>
      </w:r>
    </w:p>
    <w:p w:rsidR="006D6DD1" w:rsidRDefault="006D6DD1" w:rsidP="006D6DD1">
      <w:pPr>
        <w:pStyle w:val="2"/>
        <w:numPr>
          <w:ilvl w:val="0"/>
          <w:numId w:val="0"/>
        </w:numPr>
        <w:spacing w:before="0" w:after="0"/>
        <w:ind w:firstLine="851"/>
        <w:rPr>
          <w:sz w:val="28"/>
          <w:szCs w:val="28"/>
        </w:rPr>
      </w:pPr>
      <w:r w:rsidRPr="00165CA0">
        <w:rPr>
          <w:sz w:val="28"/>
          <w:szCs w:val="28"/>
        </w:rPr>
        <w:t xml:space="preserve">Выбытие с бухгалтерского учета объекта основных средств, учитываемых на </w:t>
      </w:r>
      <w:proofErr w:type="spellStart"/>
      <w:r w:rsidRPr="00165CA0">
        <w:rPr>
          <w:sz w:val="28"/>
          <w:szCs w:val="28"/>
        </w:rPr>
        <w:t>забалансовом</w:t>
      </w:r>
      <w:proofErr w:type="spellEnd"/>
      <w:r w:rsidRPr="00165CA0">
        <w:rPr>
          <w:sz w:val="28"/>
          <w:szCs w:val="28"/>
        </w:rPr>
        <w:t xml:space="preserve"> счете 21 при прекращении признания его в качестве </w:t>
      </w:r>
      <w:proofErr w:type="gramStart"/>
      <w:r w:rsidRPr="00165CA0">
        <w:rPr>
          <w:sz w:val="28"/>
          <w:szCs w:val="28"/>
        </w:rPr>
        <w:t>актива,  производится</w:t>
      </w:r>
      <w:proofErr w:type="gramEnd"/>
      <w:r w:rsidRPr="00165CA0">
        <w:rPr>
          <w:sz w:val="28"/>
          <w:szCs w:val="28"/>
        </w:rPr>
        <w:t xml:space="preserve"> в соответствии с порядком, приведенным в Приложении № 1</w:t>
      </w:r>
      <w:r>
        <w:rPr>
          <w:sz w:val="28"/>
          <w:szCs w:val="28"/>
        </w:rPr>
        <w:t>6</w:t>
      </w:r>
      <w:r w:rsidRPr="00165CA0">
        <w:rPr>
          <w:sz w:val="28"/>
          <w:szCs w:val="28"/>
        </w:rPr>
        <w:t xml:space="preserve"> к Учетной политике. </w:t>
      </w:r>
    </w:p>
    <w:p w:rsidR="006D6DD1" w:rsidRDefault="006D6DD1" w:rsidP="006D6DD1">
      <w:pPr>
        <w:autoSpaceDE w:val="0"/>
        <w:autoSpaceDN w:val="0"/>
        <w:adjustRightInd w:val="0"/>
        <w:spacing w:before="0" w:after="0" w:line="360" w:lineRule="auto"/>
        <w:ind w:firstLine="851"/>
        <w:rPr>
          <w:bCs/>
          <w:sz w:val="28"/>
          <w:szCs w:val="28"/>
        </w:rPr>
      </w:pPr>
      <w:r>
        <w:rPr>
          <w:bCs/>
          <w:sz w:val="28"/>
          <w:szCs w:val="28"/>
        </w:rPr>
        <w:t>Н</w:t>
      </w:r>
      <w:r w:rsidRPr="00B64902">
        <w:rPr>
          <w:bCs/>
          <w:sz w:val="28"/>
          <w:szCs w:val="28"/>
        </w:rPr>
        <w:t xml:space="preserve">а </w:t>
      </w:r>
      <w:proofErr w:type="spellStart"/>
      <w:r w:rsidRPr="00B64902">
        <w:rPr>
          <w:bCs/>
          <w:sz w:val="28"/>
          <w:szCs w:val="28"/>
        </w:rPr>
        <w:t>забалансовом</w:t>
      </w:r>
      <w:proofErr w:type="spellEnd"/>
      <w:r w:rsidRPr="00B64902">
        <w:rPr>
          <w:bCs/>
          <w:sz w:val="28"/>
          <w:szCs w:val="28"/>
        </w:rPr>
        <w:t xml:space="preserve"> счете 25 "Имущество, переданное в возмездное пользование (аренду) учет ведется по группам:</w:t>
      </w:r>
    </w:p>
    <w:p w:rsidR="006D6DD1" w:rsidRPr="00B64902" w:rsidRDefault="006D6DD1" w:rsidP="00DE2098">
      <w:pPr>
        <w:pStyle w:val="ab"/>
        <w:numPr>
          <w:ilvl w:val="0"/>
          <w:numId w:val="21"/>
        </w:numPr>
        <w:autoSpaceDE w:val="0"/>
        <w:autoSpaceDN w:val="0"/>
        <w:adjustRightInd w:val="0"/>
        <w:spacing w:before="0" w:after="0"/>
        <w:ind w:left="1134" w:hanging="425"/>
        <w:rPr>
          <w:bCs/>
          <w:sz w:val="28"/>
          <w:szCs w:val="28"/>
        </w:rPr>
      </w:pPr>
      <w:r w:rsidRPr="00B64902">
        <w:rPr>
          <w:bCs/>
          <w:sz w:val="28"/>
          <w:szCs w:val="28"/>
        </w:rPr>
        <w:t>Недвижимое имущество, переданное в возмездное пользование (аренду)</w:t>
      </w:r>
      <w:r>
        <w:rPr>
          <w:bCs/>
          <w:sz w:val="28"/>
          <w:szCs w:val="28"/>
        </w:rPr>
        <w:t>;</w:t>
      </w:r>
    </w:p>
    <w:p w:rsidR="006D6DD1" w:rsidRPr="00B64902" w:rsidRDefault="006D6DD1" w:rsidP="00DE2098">
      <w:pPr>
        <w:pStyle w:val="ab"/>
        <w:numPr>
          <w:ilvl w:val="0"/>
          <w:numId w:val="21"/>
        </w:numPr>
        <w:autoSpaceDE w:val="0"/>
        <w:autoSpaceDN w:val="0"/>
        <w:adjustRightInd w:val="0"/>
        <w:spacing w:before="0" w:after="0"/>
        <w:ind w:left="1134" w:hanging="425"/>
        <w:rPr>
          <w:bCs/>
          <w:sz w:val="28"/>
          <w:szCs w:val="28"/>
        </w:rPr>
      </w:pPr>
      <w:r w:rsidRPr="00B64902">
        <w:rPr>
          <w:bCs/>
          <w:sz w:val="28"/>
          <w:szCs w:val="28"/>
        </w:rPr>
        <w:t>Особо ценное движимое имущество, переданное в возмездное пользование (аренду)</w:t>
      </w:r>
      <w:r>
        <w:rPr>
          <w:bCs/>
          <w:sz w:val="28"/>
          <w:szCs w:val="28"/>
        </w:rPr>
        <w:t>;</w:t>
      </w:r>
    </w:p>
    <w:p w:rsidR="006D6DD1" w:rsidRPr="00B64902" w:rsidRDefault="006D6DD1" w:rsidP="00DE2098">
      <w:pPr>
        <w:pStyle w:val="ab"/>
        <w:numPr>
          <w:ilvl w:val="0"/>
          <w:numId w:val="21"/>
        </w:numPr>
        <w:autoSpaceDE w:val="0"/>
        <w:autoSpaceDN w:val="0"/>
        <w:adjustRightInd w:val="0"/>
        <w:spacing w:before="0" w:after="0"/>
        <w:ind w:left="1134" w:hanging="425"/>
        <w:rPr>
          <w:bCs/>
          <w:sz w:val="28"/>
          <w:szCs w:val="28"/>
        </w:rPr>
      </w:pPr>
      <w:r w:rsidRPr="00B64902">
        <w:rPr>
          <w:bCs/>
          <w:sz w:val="28"/>
          <w:szCs w:val="28"/>
        </w:rPr>
        <w:t>Иное движимое имущество, переданное в возмездное пользование (аренду)</w:t>
      </w:r>
      <w:r>
        <w:rPr>
          <w:bCs/>
          <w:sz w:val="28"/>
          <w:szCs w:val="28"/>
        </w:rPr>
        <w:t>.</w:t>
      </w:r>
    </w:p>
    <w:p w:rsidR="006D6DD1" w:rsidRDefault="006D6DD1" w:rsidP="006D6DD1">
      <w:pPr>
        <w:spacing w:before="0" w:after="0"/>
        <w:ind w:firstLine="851"/>
        <w:rPr>
          <w:bCs/>
          <w:sz w:val="28"/>
          <w:szCs w:val="28"/>
        </w:rPr>
      </w:pPr>
      <w:r>
        <w:rPr>
          <w:bCs/>
          <w:sz w:val="28"/>
          <w:szCs w:val="28"/>
        </w:rPr>
        <w:t>Н</w:t>
      </w:r>
      <w:r w:rsidRPr="00B64902">
        <w:rPr>
          <w:bCs/>
          <w:sz w:val="28"/>
          <w:szCs w:val="28"/>
        </w:rPr>
        <w:t xml:space="preserve">а </w:t>
      </w:r>
      <w:proofErr w:type="spellStart"/>
      <w:r w:rsidRPr="00B64902">
        <w:rPr>
          <w:bCs/>
          <w:sz w:val="28"/>
          <w:szCs w:val="28"/>
        </w:rPr>
        <w:t>забалансовом</w:t>
      </w:r>
      <w:proofErr w:type="spellEnd"/>
      <w:r w:rsidRPr="00B64902">
        <w:rPr>
          <w:bCs/>
          <w:sz w:val="28"/>
          <w:szCs w:val="28"/>
        </w:rPr>
        <w:t xml:space="preserve"> счете 26 «Имущество, переданное в безвозмездное пользование» </w:t>
      </w:r>
      <w:proofErr w:type="gramStart"/>
      <w:r w:rsidRPr="00B64902">
        <w:rPr>
          <w:bCs/>
          <w:sz w:val="28"/>
          <w:szCs w:val="28"/>
        </w:rPr>
        <w:t>учет</w:t>
      </w:r>
      <w:proofErr w:type="gramEnd"/>
      <w:r w:rsidRPr="00B64902">
        <w:rPr>
          <w:bCs/>
          <w:sz w:val="28"/>
          <w:szCs w:val="28"/>
        </w:rPr>
        <w:t xml:space="preserve"> ведется по группам</w:t>
      </w:r>
      <w:r>
        <w:rPr>
          <w:bCs/>
          <w:sz w:val="28"/>
          <w:szCs w:val="28"/>
        </w:rPr>
        <w:t>:</w:t>
      </w:r>
    </w:p>
    <w:p w:rsidR="006D6DD1" w:rsidRPr="00B64902" w:rsidRDefault="006D6DD1" w:rsidP="00DE2098">
      <w:pPr>
        <w:pStyle w:val="ab"/>
        <w:numPr>
          <w:ilvl w:val="0"/>
          <w:numId w:val="22"/>
        </w:numPr>
        <w:spacing w:before="0" w:after="0"/>
        <w:ind w:left="1418" w:hanging="567"/>
        <w:rPr>
          <w:bCs/>
          <w:sz w:val="28"/>
          <w:szCs w:val="28"/>
        </w:rPr>
      </w:pPr>
      <w:r w:rsidRPr="00B64902">
        <w:rPr>
          <w:bCs/>
          <w:sz w:val="28"/>
          <w:szCs w:val="28"/>
        </w:rPr>
        <w:t>Недвижимое имущество, переданное в безвозмездное пользование</w:t>
      </w:r>
      <w:r>
        <w:rPr>
          <w:bCs/>
          <w:sz w:val="28"/>
          <w:szCs w:val="28"/>
        </w:rPr>
        <w:t>;</w:t>
      </w:r>
    </w:p>
    <w:p w:rsidR="006D6DD1" w:rsidRPr="00B64902" w:rsidRDefault="006D6DD1" w:rsidP="00DE2098">
      <w:pPr>
        <w:pStyle w:val="ab"/>
        <w:numPr>
          <w:ilvl w:val="0"/>
          <w:numId w:val="22"/>
        </w:numPr>
        <w:spacing w:before="0" w:after="0"/>
        <w:ind w:left="1418" w:hanging="567"/>
        <w:rPr>
          <w:bCs/>
          <w:sz w:val="28"/>
          <w:szCs w:val="28"/>
        </w:rPr>
      </w:pPr>
      <w:r w:rsidRPr="00B64902">
        <w:rPr>
          <w:bCs/>
          <w:sz w:val="28"/>
          <w:szCs w:val="28"/>
        </w:rPr>
        <w:t>Особо ценное движимое имущество, переданное в безвозмездное пользование</w:t>
      </w:r>
      <w:r>
        <w:rPr>
          <w:bCs/>
          <w:sz w:val="28"/>
          <w:szCs w:val="28"/>
        </w:rPr>
        <w:t>;</w:t>
      </w:r>
    </w:p>
    <w:p w:rsidR="006D6DD1" w:rsidRDefault="006D6DD1" w:rsidP="00165791">
      <w:pPr>
        <w:pStyle w:val="1"/>
        <w:numPr>
          <w:ilvl w:val="0"/>
          <w:numId w:val="22"/>
        </w:numPr>
        <w:spacing w:before="0" w:after="0"/>
        <w:ind w:left="1276" w:hanging="425"/>
        <w:rPr>
          <w:b w:val="0"/>
          <w:sz w:val="28"/>
        </w:rPr>
      </w:pPr>
      <w:r w:rsidRPr="00B64902">
        <w:rPr>
          <w:b w:val="0"/>
          <w:sz w:val="28"/>
        </w:rPr>
        <w:t>Иное движимое имущество, передан</w:t>
      </w:r>
      <w:r w:rsidR="00165791">
        <w:rPr>
          <w:b w:val="0"/>
          <w:sz w:val="28"/>
        </w:rPr>
        <w:t>ное в безвозмездное пользование.</w:t>
      </w:r>
    </w:p>
    <w:p w:rsidR="00165791" w:rsidRPr="00165791" w:rsidRDefault="00165791" w:rsidP="00165791"/>
    <w:p w:rsidR="006D6DD1" w:rsidRDefault="006D6DD1" w:rsidP="006D6DD1">
      <w:pPr>
        <w:pStyle w:val="1"/>
        <w:numPr>
          <w:ilvl w:val="0"/>
          <w:numId w:val="0"/>
        </w:numPr>
        <w:spacing w:before="0" w:after="0"/>
        <w:ind w:left="1276"/>
        <w:rPr>
          <w:sz w:val="28"/>
        </w:rPr>
      </w:pPr>
      <w:r>
        <w:rPr>
          <w:sz w:val="28"/>
        </w:rPr>
        <w:lastRenderedPageBreak/>
        <w:t>16.</w:t>
      </w:r>
      <w:r w:rsidRPr="00165CA0">
        <w:rPr>
          <w:sz w:val="28"/>
        </w:rPr>
        <w:t>Оп</w:t>
      </w:r>
      <w:r w:rsidRPr="00165CA0">
        <w:rPr>
          <w:b w:val="0"/>
          <w:sz w:val="28"/>
        </w:rPr>
        <w:t>е</w:t>
      </w:r>
      <w:r>
        <w:rPr>
          <w:sz w:val="28"/>
        </w:rPr>
        <w:t>рационная аренда</w:t>
      </w:r>
    </w:p>
    <w:p w:rsidR="006D6DD1" w:rsidRPr="005379F1" w:rsidRDefault="006D6DD1" w:rsidP="006D6DD1">
      <w:pPr>
        <w:ind w:firstLine="851"/>
      </w:pPr>
    </w:p>
    <w:p w:rsidR="006D6DD1" w:rsidRPr="00165CA0" w:rsidRDefault="006D6DD1" w:rsidP="006D6DD1">
      <w:pPr>
        <w:spacing w:before="0" w:after="0"/>
        <w:ind w:firstLine="851"/>
        <w:rPr>
          <w:bCs/>
          <w:sz w:val="28"/>
          <w:szCs w:val="28"/>
        </w:rPr>
      </w:pPr>
      <w:r w:rsidRPr="00165CA0">
        <w:rPr>
          <w:bCs/>
          <w:sz w:val="28"/>
          <w:szCs w:val="28"/>
        </w:rPr>
        <w:t>Имущество, полученное и</w:t>
      </w:r>
      <w:r>
        <w:rPr>
          <w:bCs/>
          <w:sz w:val="28"/>
          <w:szCs w:val="28"/>
        </w:rPr>
        <w:t xml:space="preserve"> </w:t>
      </w:r>
      <w:r w:rsidRPr="00165CA0">
        <w:rPr>
          <w:bCs/>
          <w:sz w:val="28"/>
          <w:szCs w:val="28"/>
        </w:rPr>
        <w:t xml:space="preserve">(или) переданное в безвозмездное пользование учитывается в соответствии с федеральным стандартом бухгалтерского учета «Аренда». При этом до получения актуальной информации о стоимостной оценке ежемесячного пользования таким имуществом начисление условных арендных платежей и обязательств в бухгалтерском учете </w:t>
      </w:r>
      <w:r w:rsidR="005D42DC" w:rsidRPr="00165CA0">
        <w:rPr>
          <w:bCs/>
          <w:sz w:val="28"/>
          <w:szCs w:val="28"/>
        </w:rPr>
        <w:t>п</w:t>
      </w:r>
      <w:r w:rsidR="005D42DC">
        <w:rPr>
          <w:bCs/>
          <w:sz w:val="28"/>
          <w:szCs w:val="28"/>
        </w:rPr>
        <w:t xml:space="preserve">роизводится, по условной </w:t>
      </w:r>
      <w:proofErr w:type="gramStart"/>
      <w:r w:rsidR="005D42DC">
        <w:rPr>
          <w:bCs/>
          <w:sz w:val="28"/>
          <w:szCs w:val="28"/>
        </w:rPr>
        <w:t>оценке,</w:t>
      </w:r>
      <w:r w:rsidRPr="00165CA0">
        <w:rPr>
          <w:bCs/>
          <w:sz w:val="28"/>
          <w:szCs w:val="28"/>
        </w:rPr>
        <w:t>:</w:t>
      </w:r>
      <w:proofErr w:type="gramEnd"/>
      <w:r w:rsidRPr="00165CA0">
        <w:rPr>
          <w:bCs/>
          <w:sz w:val="28"/>
          <w:szCs w:val="28"/>
        </w:rPr>
        <w:t xml:space="preserve"> один месяц – один рубль. Если договор пользования имуществом не имеет определенного срока, то условные арендные платежи исчисляются исходя из понятия «обозримое будущее» (ФСБУ «Концептуальные основы»), а именно 3 (три) года.</w:t>
      </w:r>
    </w:p>
    <w:p w:rsidR="006D6DD1" w:rsidRPr="00165CA0" w:rsidRDefault="006D6DD1" w:rsidP="006D6DD1">
      <w:pPr>
        <w:spacing w:before="0" w:after="0"/>
        <w:ind w:firstLine="851"/>
        <w:rPr>
          <w:bCs/>
          <w:sz w:val="28"/>
          <w:szCs w:val="28"/>
        </w:rPr>
      </w:pPr>
      <w:r w:rsidRPr="00165CA0">
        <w:rPr>
          <w:bCs/>
          <w:sz w:val="28"/>
          <w:szCs w:val="28"/>
        </w:rPr>
        <w:t>При передаче имущества в безвозмездное пользование установить методику расчета стоимостной оценки ежемесячного права пользования предоставленным имуществом:</w:t>
      </w:r>
    </w:p>
    <w:p w:rsidR="006D6DD1" w:rsidRPr="00847CBE" w:rsidRDefault="006D6DD1" w:rsidP="006D6DD1">
      <w:pPr>
        <w:spacing w:before="0" w:after="0"/>
        <w:ind w:firstLine="851"/>
        <w:jc w:val="center"/>
        <w:rPr>
          <w:bCs/>
          <w:sz w:val="28"/>
          <w:szCs w:val="28"/>
        </w:rPr>
      </w:pPr>
      <w:r w:rsidRPr="00847CBE">
        <w:rPr>
          <w:bCs/>
          <w:sz w:val="28"/>
          <w:szCs w:val="28"/>
        </w:rPr>
        <w:t>БС (руб.) / СПИ (мес.) = УАП (руб./мес.)</w:t>
      </w:r>
    </w:p>
    <w:p w:rsidR="006D6DD1" w:rsidRPr="00165CA0" w:rsidRDefault="006D6DD1" w:rsidP="006D6DD1">
      <w:pPr>
        <w:spacing w:before="0" w:after="0"/>
        <w:ind w:firstLine="851"/>
        <w:rPr>
          <w:sz w:val="28"/>
          <w:szCs w:val="28"/>
        </w:rPr>
      </w:pPr>
      <w:r w:rsidRPr="00165CA0">
        <w:rPr>
          <w:sz w:val="28"/>
          <w:szCs w:val="28"/>
        </w:rPr>
        <w:t>где:</w:t>
      </w:r>
    </w:p>
    <w:p w:rsidR="006D6DD1" w:rsidRPr="00165CA0" w:rsidRDefault="006D6DD1" w:rsidP="006D6DD1">
      <w:pPr>
        <w:spacing w:before="0" w:after="0"/>
        <w:ind w:firstLine="851"/>
        <w:rPr>
          <w:sz w:val="28"/>
          <w:szCs w:val="28"/>
        </w:rPr>
      </w:pPr>
      <w:r w:rsidRPr="00165CA0">
        <w:rPr>
          <w:sz w:val="28"/>
          <w:szCs w:val="28"/>
        </w:rPr>
        <w:t xml:space="preserve">БС – Балансовая стоимость предоставленного в безвозмездное пользование имущества; </w:t>
      </w:r>
    </w:p>
    <w:p w:rsidR="006D6DD1" w:rsidRPr="00165CA0" w:rsidRDefault="006D6DD1" w:rsidP="006D6DD1">
      <w:pPr>
        <w:spacing w:before="0" w:after="0"/>
        <w:ind w:firstLine="851"/>
        <w:rPr>
          <w:sz w:val="28"/>
          <w:szCs w:val="28"/>
        </w:rPr>
      </w:pPr>
      <w:r w:rsidRPr="00165CA0">
        <w:rPr>
          <w:sz w:val="28"/>
          <w:szCs w:val="28"/>
        </w:rPr>
        <w:t>СПИ – Срок полезного использования указанного имущества (согласно данным бухгалтерского учета);</w:t>
      </w:r>
    </w:p>
    <w:p w:rsidR="006D6DD1" w:rsidRPr="00165CA0" w:rsidRDefault="006D6DD1" w:rsidP="006D6DD1">
      <w:pPr>
        <w:spacing w:before="0" w:after="0"/>
        <w:ind w:firstLine="851"/>
        <w:rPr>
          <w:sz w:val="28"/>
          <w:szCs w:val="28"/>
        </w:rPr>
      </w:pPr>
      <w:r w:rsidRPr="00165CA0">
        <w:rPr>
          <w:sz w:val="28"/>
          <w:szCs w:val="28"/>
        </w:rPr>
        <w:t>УАП – условный арендный платеж.</w:t>
      </w:r>
    </w:p>
    <w:p w:rsidR="006D6DD1" w:rsidRDefault="006D6DD1" w:rsidP="006D6DD1">
      <w:pPr>
        <w:spacing w:before="0" w:after="0"/>
        <w:ind w:firstLine="851"/>
        <w:rPr>
          <w:sz w:val="28"/>
          <w:szCs w:val="28"/>
        </w:rPr>
      </w:pPr>
      <w:r w:rsidRPr="00165CA0">
        <w:rPr>
          <w:sz w:val="28"/>
          <w:szCs w:val="28"/>
        </w:rPr>
        <w:tab/>
      </w:r>
      <w:r>
        <w:rPr>
          <w:sz w:val="28"/>
          <w:szCs w:val="28"/>
        </w:rPr>
        <w:t>Рассчитанная стоимостная оценка</w:t>
      </w:r>
      <w:r w:rsidRPr="00165CA0">
        <w:rPr>
          <w:sz w:val="28"/>
          <w:szCs w:val="28"/>
        </w:rPr>
        <w:t xml:space="preserve"> ежемесячного права пользования предоставленным имуществом доводится до ссудополучателя письмом в течение 5 календарных дней.</w:t>
      </w:r>
    </w:p>
    <w:p w:rsidR="006D6DD1" w:rsidRDefault="006D6DD1" w:rsidP="006D6DD1">
      <w:pPr>
        <w:spacing w:line="240" w:lineRule="auto"/>
        <w:contextualSpacing/>
        <w:jc w:val="center"/>
        <w:rPr>
          <w:sz w:val="28"/>
          <w:szCs w:val="28"/>
        </w:rPr>
      </w:pPr>
    </w:p>
    <w:p w:rsidR="006D6DD1" w:rsidRPr="00783A47" w:rsidRDefault="006D6DD1" w:rsidP="006D6DD1">
      <w:pPr>
        <w:spacing w:line="240" w:lineRule="auto"/>
        <w:contextualSpacing/>
        <w:jc w:val="center"/>
        <w:rPr>
          <w:b/>
          <w:sz w:val="28"/>
          <w:szCs w:val="28"/>
        </w:rPr>
      </w:pPr>
      <w:r w:rsidRPr="00783A47">
        <w:rPr>
          <w:b/>
          <w:sz w:val="28"/>
          <w:szCs w:val="28"/>
        </w:rPr>
        <w:t>17.Особенности начисления доходов</w:t>
      </w:r>
    </w:p>
    <w:p w:rsidR="006D6DD1" w:rsidRPr="00783A47" w:rsidRDefault="006D6DD1" w:rsidP="006D6DD1">
      <w:pPr>
        <w:contextualSpacing/>
        <w:rPr>
          <w:sz w:val="28"/>
          <w:szCs w:val="28"/>
        </w:rPr>
      </w:pPr>
    </w:p>
    <w:p w:rsidR="006D6DD1" w:rsidRPr="00783A47" w:rsidRDefault="006D6DD1" w:rsidP="006D6DD1">
      <w:pPr>
        <w:ind w:firstLine="851"/>
        <w:contextualSpacing/>
        <w:rPr>
          <w:sz w:val="28"/>
          <w:szCs w:val="28"/>
        </w:rPr>
      </w:pPr>
      <w:r w:rsidRPr="00783A47">
        <w:rPr>
          <w:sz w:val="28"/>
          <w:szCs w:val="28"/>
        </w:rPr>
        <w:t xml:space="preserve">Начисление доходов по группе доходов 1 08 00000 00 0000 000 «Государственная пошлина» производится на счете </w:t>
      </w:r>
      <w:r>
        <w:rPr>
          <w:sz w:val="28"/>
          <w:szCs w:val="28"/>
        </w:rPr>
        <w:t xml:space="preserve">0. </w:t>
      </w:r>
      <w:r w:rsidRPr="00783A47">
        <w:rPr>
          <w:sz w:val="28"/>
          <w:szCs w:val="28"/>
        </w:rPr>
        <w:t>401.10 «Доходы текущего финансового года» на основании информации, представленной</w:t>
      </w:r>
      <w:r>
        <w:rPr>
          <w:sz w:val="28"/>
          <w:szCs w:val="28"/>
        </w:rPr>
        <w:t xml:space="preserve"> </w:t>
      </w:r>
      <w:r w:rsidRPr="00783A47">
        <w:rPr>
          <w:sz w:val="28"/>
          <w:szCs w:val="28"/>
        </w:rPr>
        <w:t>учреждения</w:t>
      </w:r>
      <w:r>
        <w:rPr>
          <w:sz w:val="28"/>
          <w:szCs w:val="28"/>
        </w:rPr>
        <w:t>ми.</w:t>
      </w:r>
    </w:p>
    <w:p w:rsidR="006D6DD1" w:rsidRPr="00783A47" w:rsidRDefault="006D6DD1" w:rsidP="006D6DD1">
      <w:pPr>
        <w:ind w:firstLine="851"/>
        <w:contextualSpacing/>
        <w:rPr>
          <w:sz w:val="28"/>
          <w:szCs w:val="28"/>
        </w:rPr>
      </w:pPr>
      <w:r w:rsidRPr="00783A47">
        <w:rPr>
          <w:sz w:val="28"/>
          <w:szCs w:val="28"/>
        </w:rPr>
        <w:t xml:space="preserve">Начисление доходов по группе доходов 1 11 02102 02 0000 120 «Доходы от операций по управлению остатками средств на едином казначейском счете, зачисляемые в бюджеты субъектов Российской Федерации» производится в день зачисления средств на лицевой счет администратора доходов. </w:t>
      </w:r>
    </w:p>
    <w:p w:rsidR="006D6DD1" w:rsidRPr="00783A47" w:rsidRDefault="006D6DD1" w:rsidP="006D6DD1">
      <w:pPr>
        <w:ind w:firstLine="851"/>
        <w:contextualSpacing/>
        <w:rPr>
          <w:sz w:val="28"/>
          <w:szCs w:val="28"/>
        </w:rPr>
      </w:pPr>
      <w:r w:rsidRPr="00783A47">
        <w:rPr>
          <w:sz w:val="28"/>
          <w:szCs w:val="28"/>
        </w:rPr>
        <w:t xml:space="preserve">Начисление доходов по группе доходов 1 11 03020 02 0000 120 «Проценты, полученные от предоставления бюджетных кредитов внутри страны за счет средств бюджетов субъектов Российской Федерации» по </w:t>
      </w:r>
      <w:r w:rsidR="005D42DC" w:rsidRPr="00783A47">
        <w:rPr>
          <w:sz w:val="28"/>
          <w:szCs w:val="28"/>
        </w:rPr>
        <w:t xml:space="preserve">всем </w:t>
      </w:r>
      <w:r w:rsidR="005D42DC" w:rsidRPr="00783A47">
        <w:rPr>
          <w:sz w:val="28"/>
          <w:szCs w:val="28"/>
        </w:rPr>
        <w:lastRenderedPageBreak/>
        <w:t>утвержденным подвидам,</w:t>
      </w:r>
      <w:r w:rsidRPr="00783A47">
        <w:rPr>
          <w:sz w:val="28"/>
          <w:szCs w:val="28"/>
        </w:rPr>
        <w:t xml:space="preserve"> производится в соответствии с </w:t>
      </w:r>
      <w:r w:rsidR="005D42DC" w:rsidRPr="00783A47">
        <w:rPr>
          <w:sz w:val="28"/>
          <w:szCs w:val="28"/>
        </w:rPr>
        <w:t>условиями соглашения</w:t>
      </w:r>
      <w:r w:rsidRPr="00783A47">
        <w:rPr>
          <w:sz w:val="28"/>
          <w:szCs w:val="28"/>
        </w:rPr>
        <w:t xml:space="preserve"> (договора) о предоставлении бюджетного кредита.</w:t>
      </w:r>
    </w:p>
    <w:p w:rsidR="006D6DD1" w:rsidRPr="00783A47" w:rsidRDefault="006D6DD1" w:rsidP="006D6DD1">
      <w:pPr>
        <w:ind w:firstLine="851"/>
        <w:contextualSpacing/>
        <w:rPr>
          <w:sz w:val="28"/>
          <w:szCs w:val="28"/>
        </w:rPr>
      </w:pPr>
      <w:r w:rsidRPr="00783A47">
        <w:rPr>
          <w:sz w:val="28"/>
          <w:szCs w:val="28"/>
        </w:rPr>
        <w:t xml:space="preserve">Начисление доходов по группе доходов 1 16 00000 00 0000 000 «Штрафы. Санкции. Возмещение ущерба» осуществляется на счете </w:t>
      </w:r>
      <w:r>
        <w:rPr>
          <w:sz w:val="28"/>
          <w:szCs w:val="28"/>
        </w:rPr>
        <w:t>0.</w:t>
      </w:r>
      <w:r w:rsidRPr="00783A47">
        <w:rPr>
          <w:sz w:val="28"/>
          <w:szCs w:val="28"/>
        </w:rPr>
        <w:t xml:space="preserve">401.40 «Доходы будущих периодов», за </w:t>
      </w:r>
      <w:r w:rsidR="005D42DC" w:rsidRPr="00783A47">
        <w:rPr>
          <w:sz w:val="28"/>
          <w:szCs w:val="28"/>
        </w:rPr>
        <w:t>исключением кода</w:t>
      </w:r>
      <w:r w:rsidRPr="00783A47">
        <w:rPr>
          <w:sz w:val="28"/>
          <w:szCs w:val="28"/>
        </w:rPr>
        <w:t xml:space="preserve"> доходов 1 16 07010 02 0000 140 «Штрафы,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 </w:t>
      </w:r>
    </w:p>
    <w:p w:rsidR="006D6DD1" w:rsidRPr="00783A47" w:rsidRDefault="006D6DD1" w:rsidP="006D6DD1">
      <w:pPr>
        <w:ind w:firstLine="851"/>
        <w:contextualSpacing/>
        <w:rPr>
          <w:sz w:val="28"/>
          <w:szCs w:val="28"/>
        </w:rPr>
      </w:pPr>
      <w:r w:rsidRPr="00783A47">
        <w:rPr>
          <w:sz w:val="28"/>
          <w:szCs w:val="28"/>
        </w:rPr>
        <w:t xml:space="preserve">Начисление доходов по группе доходов 1 14 00000 00 0000 000 «Доходы от продажи материальных и нематериальных активов» производится на основании </w:t>
      </w:r>
      <w:r w:rsidR="00362C21" w:rsidRPr="00783A47">
        <w:rPr>
          <w:sz w:val="28"/>
          <w:szCs w:val="28"/>
        </w:rPr>
        <w:t>акта приема</w:t>
      </w:r>
      <w:r w:rsidRPr="00783A47">
        <w:rPr>
          <w:sz w:val="28"/>
          <w:szCs w:val="28"/>
        </w:rPr>
        <w:t xml:space="preserve"> – передачи, подтверждающего факт оказания услуги, и (или) на основании Извещения (ф.0504805).</w:t>
      </w:r>
    </w:p>
    <w:p w:rsidR="006D6DD1" w:rsidRPr="00783A47" w:rsidRDefault="006D6DD1" w:rsidP="006D6DD1">
      <w:pPr>
        <w:ind w:firstLine="851"/>
        <w:contextualSpacing/>
        <w:outlineLvl w:val="1"/>
        <w:rPr>
          <w:sz w:val="28"/>
          <w:szCs w:val="28"/>
        </w:rPr>
      </w:pPr>
      <w:r w:rsidRPr="00783A47">
        <w:rPr>
          <w:sz w:val="28"/>
          <w:szCs w:val="28"/>
        </w:rPr>
        <w:t xml:space="preserve">Начисление </w:t>
      </w:r>
      <w:proofErr w:type="gramStart"/>
      <w:r w:rsidRPr="00783A47">
        <w:rPr>
          <w:sz w:val="28"/>
          <w:szCs w:val="28"/>
        </w:rPr>
        <w:t>доходов  по</w:t>
      </w:r>
      <w:proofErr w:type="gramEnd"/>
      <w:r w:rsidRPr="00783A47">
        <w:rPr>
          <w:sz w:val="28"/>
          <w:szCs w:val="28"/>
        </w:rPr>
        <w:t xml:space="preserve"> группе доходов 2 07 00000 00 0000 000 «Прочие безвозмездные поступления» осуществляется на счете </w:t>
      </w:r>
      <w:r>
        <w:rPr>
          <w:sz w:val="28"/>
          <w:szCs w:val="28"/>
        </w:rPr>
        <w:t>0.</w:t>
      </w:r>
      <w:r w:rsidRPr="00783A47">
        <w:rPr>
          <w:sz w:val="28"/>
          <w:szCs w:val="28"/>
        </w:rPr>
        <w:t>401.40 «Доходы будущих периодов». Признание доходов текущего года осуществляется на основании отчетов о расходовании денежных пожертвований.</w:t>
      </w:r>
    </w:p>
    <w:p w:rsidR="006D6DD1" w:rsidRPr="00783A47" w:rsidRDefault="006D6DD1" w:rsidP="006D6DD1">
      <w:pPr>
        <w:ind w:firstLine="851"/>
        <w:contextualSpacing/>
        <w:outlineLvl w:val="1"/>
        <w:rPr>
          <w:sz w:val="28"/>
          <w:szCs w:val="28"/>
        </w:rPr>
      </w:pPr>
      <w:r w:rsidRPr="00783A47">
        <w:rPr>
          <w:sz w:val="28"/>
          <w:szCs w:val="28"/>
        </w:rPr>
        <w:t>Начисление доходов по группе доходов 2 08 02000 02 0000 150 «Перечисления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не производится.</w:t>
      </w:r>
    </w:p>
    <w:p w:rsidR="006D6DD1" w:rsidRPr="005D42DC" w:rsidRDefault="006D6DD1" w:rsidP="005D42DC">
      <w:pPr>
        <w:pStyle w:val="1"/>
        <w:numPr>
          <w:ilvl w:val="0"/>
          <w:numId w:val="0"/>
        </w:numPr>
        <w:tabs>
          <w:tab w:val="left" w:pos="993"/>
          <w:tab w:val="left" w:pos="1440"/>
          <w:tab w:val="center" w:pos="4819"/>
        </w:tabs>
        <w:autoSpaceDE w:val="0"/>
        <w:autoSpaceDN w:val="0"/>
        <w:adjustRightInd w:val="0"/>
        <w:spacing w:before="0" w:after="0"/>
        <w:jc w:val="left"/>
        <w:rPr>
          <w:sz w:val="28"/>
        </w:rPr>
      </w:pPr>
    </w:p>
    <w:p w:rsidR="00661135" w:rsidRDefault="00661135" w:rsidP="00661135">
      <w:pPr>
        <w:pStyle w:val="1"/>
        <w:numPr>
          <w:ilvl w:val="0"/>
          <w:numId w:val="24"/>
        </w:numPr>
        <w:spacing w:before="0" w:after="0"/>
        <w:rPr>
          <w:sz w:val="28"/>
        </w:rPr>
      </w:pPr>
      <w:bookmarkStart w:id="120" w:name="_ref_1-b8969e33d0ab4e"/>
      <w:r w:rsidRPr="00161806">
        <w:rPr>
          <w:sz w:val="28"/>
        </w:rPr>
        <w:t>Нефинансовые объекты казны</w:t>
      </w:r>
      <w:bookmarkEnd w:id="120"/>
    </w:p>
    <w:p w:rsidR="005D42DC" w:rsidRPr="005D42DC" w:rsidRDefault="005D42DC" w:rsidP="005D42DC"/>
    <w:p w:rsidR="00661135" w:rsidRPr="00161806" w:rsidRDefault="00661135" w:rsidP="00661135">
      <w:pPr>
        <w:pStyle w:val="2"/>
        <w:numPr>
          <w:ilvl w:val="0"/>
          <w:numId w:val="0"/>
        </w:numPr>
        <w:spacing w:before="0" w:after="0"/>
        <w:ind w:firstLine="482"/>
        <w:rPr>
          <w:sz w:val="28"/>
          <w:szCs w:val="28"/>
        </w:rPr>
      </w:pPr>
      <w:bookmarkStart w:id="121" w:name="_ref_1-503aa614adb746"/>
      <w:r>
        <w:rPr>
          <w:sz w:val="28"/>
          <w:szCs w:val="28"/>
        </w:rPr>
        <w:t xml:space="preserve">    </w:t>
      </w:r>
      <w:r w:rsidRPr="00161806">
        <w:rPr>
          <w:sz w:val="28"/>
          <w:szCs w:val="28"/>
        </w:rPr>
        <w:t xml:space="preserve">Аналитический учет вложений в объекты казны ведется в </w:t>
      </w:r>
      <w:proofErr w:type="spellStart"/>
      <w:r w:rsidRPr="00161806">
        <w:rPr>
          <w:sz w:val="28"/>
          <w:szCs w:val="28"/>
        </w:rPr>
        <w:t>Многографной</w:t>
      </w:r>
      <w:proofErr w:type="spellEnd"/>
      <w:r w:rsidRPr="00161806">
        <w:rPr>
          <w:sz w:val="28"/>
          <w:szCs w:val="28"/>
        </w:rPr>
        <w:t xml:space="preserve"> карточке (</w:t>
      </w:r>
      <w:hyperlink r:id="rId133" w:history="1">
        <w:r w:rsidRPr="00161806">
          <w:rPr>
            <w:rStyle w:val="afd"/>
            <w:sz w:val="28"/>
            <w:szCs w:val="28"/>
          </w:rPr>
          <w:t>ф. 0504054</w:t>
        </w:r>
      </w:hyperlink>
      <w:r w:rsidRPr="00161806">
        <w:rPr>
          <w:sz w:val="28"/>
          <w:szCs w:val="28"/>
        </w:rPr>
        <w:t>).</w:t>
      </w:r>
      <w:bookmarkEnd w:id="121"/>
    </w:p>
    <w:p w:rsidR="00661135" w:rsidRPr="00161806" w:rsidRDefault="00661135" w:rsidP="00661135">
      <w:pPr>
        <w:pStyle w:val="2"/>
        <w:numPr>
          <w:ilvl w:val="0"/>
          <w:numId w:val="0"/>
        </w:numPr>
        <w:spacing w:before="0" w:after="0"/>
        <w:rPr>
          <w:sz w:val="28"/>
          <w:szCs w:val="28"/>
        </w:rPr>
      </w:pPr>
      <w:bookmarkStart w:id="122" w:name="_ref_1-a43b2ce6702948"/>
      <w:r>
        <w:rPr>
          <w:sz w:val="28"/>
          <w:szCs w:val="28"/>
        </w:rPr>
        <w:t xml:space="preserve">          </w:t>
      </w:r>
      <w:r w:rsidRPr="00161806">
        <w:rPr>
          <w:sz w:val="28"/>
          <w:szCs w:val="28"/>
        </w:rPr>
        <w:t xml:space="preserve">Признание в составе казны неучтенных объектов, выявленных при инвентаризации, осуществляется с применением счета 1 401 10 199. Имущество </w:t>
      </w:r>
      <w:r w:rsidR="005D42DC" w:rsidRPr="00161806">
        <w:rPr>
          <w:sz w:val="28"/>
          <w:szCs w:val="28"/>
        </w:rPr>
        <w:t>принимается по</w:t>
      </w:r>
      <w:r w:rsidRPr="00161806">
        <w:rPr>
          <w:sz w:val="28"/>
          <w:szCs w:val="28"/>
        </w:rPr>
        <w:t xml:space="preserve"> справедливой стоимости, определенной комиссией по поступлению и выбытию активов с применением наиболее подходящего в каждом случае метода.</w:t>
      </w:r>
      <w:bookmarkEnd w:id="122"/>
    </w:p>
    <w:p w:rsidR="00661135" w:rsidRPr="00161806" w:rsidRDefault="00661135" w:rsidP="00661135">
      <w:pPr>
        <w:pStyle w:val="2"/>
        <w:numPr>
          <w:ilvl w:val="0"/>
          <w:numId w:val="0"/>
        </w:numPr>
        <w:spacing w:before="0" w:after="0"/>
        <w:rPr>
          <w:sz w:val="28"/>
          <w:szCs w:val="28"/>
        </w:rPr>
      </w:pPr>
      <w:bookmarkStart w:id="123" w:name="_ref_1-40f5aa236ca041"/>
      <w:r>
        <w:rPr>
          <w:sz w:val="28"/>
          <w:szCs w:val="28"/>
        </w:rPr>
        <w:t xml:space="preserve">          </w:t>
      </w:r>
      <w:r w:rsidRPr="00161806">
        <w:rPr>
          <w:sz w:val="28"/>
          <w:szCs w:val="28"/>
        </w:rPr>
        <w:t>Основанием для признания в составе казны неучтенного объекта, выявленного при инвентаризации, являются:</w:t>
      </w:r>
      <w:bookmarkEnd w:id="123"/>
    </w:p>
    <w:p w:rsidR="00661135" w:rsidRPr="00161806" w:rsidRDefault="00661135" w:rsidP="00661135">
      <w:pPr>
        <w:pStyle w:val="ab"/>
        <w:numPr>
          <w:ilvl w:val="1"/>
          <w:numId w:val="4"/>
        </w:numPr>
        <w:spacing w:before="0" w:after="0"/>
        <w:ind w:firstLine="709"/>
        <w:jc w:val="both"/>
        <w:rPr>
          <w:sz w:val="28"/>
          <w:szCs w:val="28"/>
        </w:rPr>
      </w:pPr>
      <w:r w:rsidRPr="00161806">
        <w:rPr>
          <w:sz w:val="28"/>
          <w:szCs w:val="28"/>
        </w:rPr>
        <w:lastRenderedPageBreak/>
        <w:t>Акт о результатах инвентаризации (</w:t>
      </w:r>
      <w:hyperlink r:id="rId134" w:history="1">
        <w:r w:rsidRPr="00161806">
          <w:rPr>
            <w:rStyle w:val="afd"/>
            <w:sz w:val="28"/>
            <w:szCs w:val="28"/>
          </w:rPr>
          <w:t>ф. 0504835</w:t>
        </w:r>
      </w:hyperlink>
      <w:r w:rsidRPr="00161806">
        <w:rPr>
          <w:sz w:val="28"/>
          <w:szCs w:val="28"/>
        </w:rPr>
        <w:t>);</w:t>
      </w:r>
    </w:p>
    <w:p w:rsidR="00661135" w:rsidRPr="00161806" w:rsidRDefault="00661135" w:rsidP="00661135">
      <w:pPr>
        <w:pStyle w:val="ab"/>
        <w:numPr>
          <w:ilvl w:val="1"/>
          <w:numId w:val="4"/>
        </w:numPr>
        <w:spacing w:before="0" w:after="0"/>
        <w:ind w:firstLine="709"/>
        <w:jc w:val="both"/>
        <w:rPr>
          <w:sz w:val="28"/>
          <w:szCs w:val="28"/>
        </w:rPr>
      </w:pPr>
      <w:r w:rsidRPr="00161806">
        <w:rPr>
          <w:sz w:val="28"/>
          <w:szCs w:val="28"/>
        </w:rPr>
        <w:t>постановление, распоряжение Администрации Курского района Курской области.</w:t>
      </w:r>
    </w:p>
    <w:p w:rsidR="00661135" w:rsidRPr="00161806" w:rsidRDefault="00661135" w:rsidP="00661135">
      <w:pPr>
        <w:pStyle w:val="2"/>
        <w:numPr>
          <w:ilvl w:val="0"/>
          <w:numId w:val="0"/>
        </w:numPr>
        <w:spacing w:before="0" w:after="0"/>
        <w:rPr>
          <w:sz w:val="28"/>
          <w:szCs w:val="28"/>
        </w:rPr>
      </w:pPr>
      <w:bookmarkStart w:id="124" w:name="_ref_1-729c671379444b"/>
      <w:r>
        <w:rPr>
          <w:sz w:val="28"/>
          <w:szCs w:val="28"/>
        </w:rPr>
        <w:t xml:space="preserve">               </w:t>
      </w:r>
      <w:r w:rsidRPr="00161806">
        <w:rPr>
          <w:sz w:val="28"/>
          <w:szCs w:val="28"/>
        </w:rPr>
        <w:t>Признание в составе казны бесхозяйных вещей осуществляется с применением счета 1 401 10 199. Имущество принимается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124"/>
    </w:p>
    <w:p w:rsidR="00661135" w:rsidRPr="00161806" w:rsidRDefault="00661135" w:rsidP="00661135">
      <w:pPr>
        <w:pStyle w:val="2"/>
        <w:numPr>
          <w:ilvl w:val="0"/>
          <w:numId w:val="0"/>
        </w:numPr>
        <w:spacing w:before="0" w:after="0"/>
        <w:rPr>
          <w:sz w:val="28"/>
          <w:szCs w:val="28"/>
        </w:rPr>
      </w:pPr>
      <w:bookmarkStart w:id="125" w:name="_ref_1-37c0bfb42def4a"/>
      <w:r>
        <w:rPr>
          <w:sz w:val="28"/>
          <w:szCs w:val="28"/>
        </w:rPr>
        <w:t xml:space="preserve">             </w:t>
      </w:r>
      <w:r w:rsidRPr="00161806">
        <w:rPr>
          <w:sz w:val="28"/>
          <w:szCs w:val="28"/>
        </w:rPr>
        <w:t>Основанием для признания в составе казны бесхозяйной вещи являются:</w:t>
      </w:r>
      <w:bookmarkEnd w:id="125"/>
    </w:p>
    <w:p w:rsidR="00661135" w:rsidRPr="00161806" w:rsidRDefault="00661135" w:rsidP="00661135">
      <w:pPr>
        <w:pStyle w:val="ab"/>
        <w:numPr>
          <w:ilvl w:val="1"/>
          <w:numId w:val="4"/>
        </w:numPr>
        <w:spacing w:before="0" w:after="0"/>
        <w:ind w:firstLine="709"/>
        <w:jc w:val="both"/>
        <w:rPr>
          <w:sz w:val="28"/>
          <w:szCs w:val="28"/>
        </w:rPr>
      </w:pPr>
      <w:r w:rsidRPr="00161806">
        <w:rPr>
          <w:sz w:val="28"/>
          <w:szCs w:val="28"/>
        </w:rPr>
        <w:t>постановление, распоряжение Администрации Курского района Курской области;</w:t>
      </w:r>
    </w:p>
    <w:p w:rsidR="00661135" w:rsidRPr="00161806" w:rsidRDefault="00661135" w:rsidP="00661135">
      <w:pPr>
        <w:pStyle w:val="ab"/>
        <w:numPr>
          <w:ilvl w:val="1"/>
          <w:numId w:val="4"/>
        </w:numPr>
        <w:spacing w:before="0" w:after="0"/>
        <w:ind w:firstLine="709"/>
        <w:jc w:val="both"/>
        <w:rPr>
          <w:sz w:val="28"/>
          <w:szCs w:val="28"/>
        </w:rPr>
      </w:pPr>
      <w:r w:rsidRPr="00161806">
        <w:rPr>
          <w:sz w:val="28"/>
          <w:szCs w:val="28"/>
        </w:rPr>
        <w:t>Акт о приеме-передаче объектов нефинансовых активов (</w:t>
      </w:r>
      <w:hyperlink r:id="rId135" w:history="1">
        <w:r w:rsidRPr="00161806">
          <w:rPr>
            <w:rStyle w:val="afd"/>
            <w:sz w:val="28"/>
            <w:szCs w:val="28"/>
          </w:rPr>
          <w:t>ф. 0504101</w:t>
        </w:r>
      </w:hyperlink>
      <w:r w:rsidRPr="00161806">
        <w:rPr>
          <w:sz w:val="28"/>
          <w:szCs w:val="28"/>
        </w:rPr>
        <w:t>);</w:t>
      </w:r>
    </w:p>
    <w:p w:rsidR="00661135" w:rsidRPr="00161806" w:rsidRDefault="00661135" w:rsidP="00661135">
      <w:pPr>
        <w:pStyle w:val="ab"/>
        <w:numPr>
          <w:ilvl w:val="1"/>
          <w:numId w:val="4"/>
        </w:numPr>
        <w:spacing w:before="0" w:after="0"/>
        <w:ind w:firstLine="709"/>
        <w:jc w:val="both"/>
        <w:rPr>
          <w:sz w:val="28"/>
          <w:szCs w:val="28"/>
        </w:rPr>
      </w:pPr>
      <w:r w:rsidRPr="00161806">
        <w:rPr>
          <w:sz w:val="28"/>
          <w:szCs w:val="28"/>
        </w:rPr>
        <w:t>Уведомление регистрирующего органа о внесении в ЕГРН записи о принятии на учет бесхозяйного объекта недвижимого имущества;</w:t>
      </w:r>
    </w:p>
    <w:p w:rsidR="00661135" w:rsidRPr="00161806" w:rsidRDefault="00661135" w:rsidP="00661135">
      <w:pPr>
        <w:pStyle w:val="ab"/>
        <w:numPr>
          <w:ilvl w:val="1"/>
          <w:numId w:val="4"/>
        </w:numPr>
        <w:spacing w:before="0" w:after="0"/>
        <w:ind w:firstLine="709"/>
        <w:jc w:val="both"/>
        <w:rPr>
          <w:sz w:val="28"/>
          <w:szCs w:val="28"/>
        </w:rPr>
      </w:pPr>
      <w:r w:rsidRPr="00161806">
        <w:rPr>
          <w:sz w:val="28"/>
          <w:szCs w:val="28"/>
        </w:rPr>
        <w:t>Решение суда.</w:t>
      </w:r>
    </w:p>
    <w:p w:rsidR="00661135" w:rsidRDefault="00661135" w:rsidP="00661135">
      <w:pPr>
        <w:pStyle w:val="2"/>
        <w:numPr>
          <w:ilvl w:val="0"/>
          <w:numId w:val="0"/>
        </w:numPr>
        <w:spacing w:before="0" w:after="0"/>
        <w:ind w:left="709"/>
        <w:rPr>
          <w:sz w:val="28"/>
          <w:szCs w:val="28"/>
        </w:rPr>
      </w:pPr>
      <w:bookmarkStart w:id="126" w:name="_ref_1-a989c92e7bb54b"/>
      <w:r>
        <w:rPr>
          <w:sz w:val="28"/>
          <w:szCs w:val="28"/>
        </w:rPr>
        <w:t xml:space="preserve">  </w:t>
      </w:r>
      <w:r w:rsidRPr="00161806">
        <w:rPr>
          <w:sz w:val="28"/>
          <w:szCs w:val="28"/>
        </w:rPr>
        <w:t>Выбытие нефинансовых объектов им</w:t>
      </w:r>
      <w:r>
        <w:rPr>
          <w:sz w:val="28"/>
          <w:szCs w:val="28"/>
        </w:rPr>
        <w:t>ущества казны при их реализации</w:t>
      </w:r>
    </w:p>
    <w:p w:rsidR="00661135" w:rsidRPr="00161806" w:rsidRDefault="00661135" w:rsidP="00661135">
      <w:pPr>
        <w:pStyle w:val="2"/>
        <w:numPr>
          <w:ilvl w:val="0"/>
          <w:numId w:val="0"/>
        </w:numPr>
        <w:spacing w:before="0" w:after="0"/>
        <w:ind w:left="709"/>
        <w:rPr>
          <w:sz w:val="28"/>
          <w:szCs w:val="28"/>
        </w:rPr>
      </w:pPr>
      <w:r w:rsidRPr="00161806">
        <w:rPr>
          <w:sz w:val="28"/>
          <w:szCs w:val="28"/>
        </w:rPr>
        <w:t>(приватизации) отражается с применением счета 1 401 10 172.</w:t>
      </w:r>
      <w:bookmarkEnd w:id="126"/>
    </w:p>
    <w:p w:rsidR="00661135" w:rsidRPr="00161806" w:rsidRDefault="00661135" w:rsidP="00661135">
      <w:pPr>
        <w:pStyle w:val="2"/>
        <w:numPr>
          <w:ilvl w:val="0"/>
          <w:numId w:val="0"/>
        </w:numPr>
        <w:spacing w:before="0" w:after="0"/>
        <w:rPr>
          <w:sz w:val="28"/>
          <w:szCs w:val="28"/>
        </w:rPr>
      </w:pPr>
      <w:bookmarkStart w:id="127" w:name="_ref_1-6b2cefbdc62c48"/>
      <w:r>
        <w:rPr>
          <w:sz w:val="28"/>
          <w:szCs w:val="28"/>
        </w:rPr>
        <w:t xml:space="preserve">          </w:t>
      </w:r>
      <w:r w:rsidRPr="00161806">
        <w:rPr>
          <w:sz w:val="28"/>
          <w:szCs w:val="28"/>
        </w:rPr>
        <w:t>Основанием для отражения выбытия объектов имущества казны при реализации (приватизации) являются:</w:t>
      </w:r>
      <w:bookmarkEnd w:id="127"/>
    </w:p>
    <w:p w:rsidR="00661135" w:rsidRPr="00161806" w:rsidRDefault="00661135" w:rsidP="00661135">
      <w:pPr>
        <w:pStyle w:val="ab"/>
        <w:numPr>
          <w:ilvl w:val="1"/>
          <w:numId w:val="4"/>
        </w:numPr>
        <w:spacing w:before="0" w:after="0"/>
        <w:ind w:firstLine="709"/>
        <w:jc w:val="both"/>
        <w:rPr>
          <w:sz w:val="28"/>
          <w:szCs w:val="28"/>
        </w:rPr>
      </w:pPr>
      <w:r w:rsidRPr="00161806">
        <w:rPr>
          <w:sz w:val="28"/>
          <w:szCs w:val="28"/>
        </w:rPr>
        <w:t>постановление, распоряжение Администрации Курского района Курской области;</w:t>
      </w:r>
    </w:p>
    <w:p w:rsidR="00661135" w:rsidRPr="00161806" w:rsidRDefault="00661135" w:rsidP="00661135">
      <w:pPr>
        <w:pStyle w:val="ab"/>
        <w:numPr>
          <w:ilvl w:val="1"/>
          <w:numId w:val="4"/>
        </w:numPr>
        <w:spacing w:before="0" w:after="0"/>
        <w:ind w:firstLine="709"/>
        <w:jc w:val="both"/>
        <w:rPr>
          <w:sz w:val="28"/>
          <w:szCs w:val="28"/>
        </w:rPr>
      </w:pPr>
      <w:r w:rsidRPr="00161806">
        <w:rPr>
          <w:sz w:val="28"/>
          <w:szCs w:val="28"/>
        </w:rPr>
        <w:t>Договор;</w:t>
      </w:r>
    </w:p>
    <w:p w:rsidR="00661135" w:rsidRPr="00161806" w:rsidRDefault="00661135" w:rsidP="00661135">
      <w:pPr>
        <w:pStyle w:val="ab"/>
        <w:numPr>
          <w:ilvl w:val="1"/>
          <w:numId w:val="4"/>
        </w:numPr>
        <w:spacing w:before="0" w:after="0"/>
        <w:ind w:firstLine="709"/>
        <w:jc w:val="both"/>
        <w:rPr>
          <w:sz w:val="28"/>
          <w:szCs w:val="28"/>
        </w:rPr>
      </w:pPr>
      <w:r w:rsidRPr="00161806">
        <w:rPr>
          <w:sz w:val="28"/>
          <w:szCs w:val="28"/>
        </w:rPr>
        <w:t>Акт о приеме-передаче объектов нефинансовых активов (</w:t>
      </w:r>
      <w:hyperlink r:id="rId136" w:history="1">
        <w:r w:rsidRPr="00161806">
          <w:rPr>
            <w:rStyle w:val="afd"/>
            <w:sz w:val="28"/>
            <w:szCs w:val="28"/>
          </w:rPr>
          <w:t>ф. 0504101</w:t>
        </w:r>
      </w:hyperlink>
      <w:r w:rsidRPr="00161806">
        <w:rPr>
          <w:sz w:val="28"/>
          <w:szCs w:val="28"/>
        </w:rPr>
        <w:t>);</w:t>
      </w:r>
    </w:p>
    <w:p w:rsidR="00661135" w:rsidRPr="00161806" w:rsidRDefault="00661135" w:rsidP="00661135">
      <w:pPr>
        <w:pStyle w:val="ab"/>
        <w:numPr>
          <w:ilvl w:val="1"/>
          <w:numId w:val="4"/>
        </w:numPr>
        <w:spacing w:before="0" w:after="0"/>
        <w:ind w:firstLine="709"/>
        <w:jc w:val="both"/>
        <w:rPr>
          <w:sz w:val="28"/>
          <w:szCs w:val="28"/>
        </w:rPr>
      </w:pPr>
      <w:r w:rsidRPr="00161806">
        <w:rPr>
          <w:sz w:val="28"/>
          <w:szCs w:val="28"/>
        </w:rPr>
        <w:t>Документы, подтверждающие государственную регистрацию в установленных законодательством случаях.</w:t>
      </w:r>
    </w:p>
    <w:p w:rsidR="00661135" w:rsidRPr="00161806" w:rsidRDefault="00661135" w:rsidP="00661135">
      <w:pPr>
        <w:pStyle w:val="2"/>
        <w:numPr>
          <w:ilvl w:val="0"/>
          <w:numId w:val="0"/>
        </w:numPr>
        <w:spacing w:before="0" w:after="0"/>
        <w:rPr>
          <w:sz w:val="28"/>
          <w:szCs w:val="28"/>
        </w:rPr>
      </w:pPr>
      <w:bookmarkStart w:id="128" w:name="_ref_1-8ab9e4bdb66940"/>
      <w:r>
        <w:rPr>
          <w:sz w:val="28"/>
          <w:szCs w:val="28"/>
        </w:rPr>
        <w:t xml:space="preserve">           </w:t>
      </w:r>
      <w:r w:rsidRPr="00161806">
        <w:rPr>
          <w:sz w:val="28"/>
          <w:szCs w:val="28"/>
        </w:rPr>
        <w:t xml:space="preserve">Выбытие объектов имущества казны в результате хищений, недостач, гибели или уничтожения из-за террористических актов отражается в момент уничтожения или обнаружения с применением счета </w:t>
      </w:r>
      <w:hyperlink r:id="rId137" w:history="1">
        <w:r w:rsidRPr="00161806">
          <w:rPr>
            <w:rStyle w:val="afd"/>
            <w:sz w:val="28"/>
            <w:szCs w:val="28"/>
          </w:rPr>
          <w:t>1 401 10 172</w:t>
        </w:r>
      </w:hyperlink>
      <w:r w:rsidRPr="00161806">
        <w:rPr>
          <w:sz w:val="28"/>
          <w:szCs w:val="28"/>
        </w:rPr>
        <w:t>.</w:t>
      </w:r>
      <w:bookmarkEnd w:id="128"/>
    </w:p>
    <w:p w:rsidR="00661135" w:rsidRPr="00161806" w:rsidRDefault="00661135" w:rsidP="00661135">
      <w:pPr>
        <w:pStyle w:val="2"/>
        <w:numPr>
          <w:ilvl w:val="0"/>
          <w:numId w:val="0"/>
        </w:numPr>
        <w:spacing w:before="0" w:after="0"/>
        <w:rPr>
          <w:sz w:val="28"/>
          <w:szCs w:val="28"/>
        </w:rPr>
      </w:pPr>
      <w:bookmarkStart w:id="129" w:name="_ref_1-9525332019ce4f"/>
      <w:r>
        <w:rPr>
          <w:sz w:val="28"/>
          <w:szCs w:val="28"/>
        </w:rPr>
        <w:t xml:space="preserve">            </w:t>
      </w:r>
      <w:r w:rsidRPr="00161806">
        <w:rPr>
          <w:sz w:val="28"/>
          <w:szCs w:val="28"/>
        </w:rPr>
        <w:t>Основанием для отражения выбытия объектов имущества казны в результате хищений, недостач, гибели или терактов являются:</w:t>
      </w:r>
      <w:bookmarkEnd w:id="129"/>
    </w:p>
    <w:p w:rsidR="00661135" w:rsidRPr="00161806" w:rsidRDefault="00661135" w:rsidP="00661135">
      <w:pPr>
        <w:pStyle w:val="ab"/>
        <w:numPr>
          <w:ilvl w:val="1"/>
          <w:numId w:val="4"/>
        </w:numPr>
        <w:spacing w:before="0" w:after="0"/>
        <w:ind w:firstLine="709"/>
        <w:jc w:val="both"/>
        <w:rPr>
          <w:sz w:val="28"/>
          <w:szCs w:val="28"/>
        </w:rPr>
      </w:pPr>
      <w:r w:rsidRPr="00161806">
        <w:rPr>
          <w:sz w:val="28"/>
          <w:szCs w:val="28"/>
        </w:rPr>
        <w:t>постановление, распоряжение Администрации Курского района Курской области;</w:t>
      </w:r>
    </w:p>
    <w:p w:rsidR="00661135" w:rsidRPr="00161806" w:rsidRDefault="00661135" w:rsidP="00661135">
      <w:pPr>
        <w:pStyle w:val="ab"/>
        <w:numPr>
          <w:ilvl w:val="1"/>
          <w:numId w:val="4"/>
        </w:numPr>
        <w:spacing w:before="0" w:after="0"/>
        <w:ind w:firstLine="709"/>
        <w:jc w:val="both"/>
        <w:rPr>
          <w:sz w:val="28"/>
          <w:szCs w:val="28"/>
        </w:rPr>
      </w:pPr>
      <w:r w:rsidRPr="00161806">
        <w:rPr>
          <w:sz w:val="28"/>
          <w:szCs w:val="28"/>
        </w:rPr>
        <w:t>Акт о списании объектов нефинансовых активов (кроме транспортных средств) (</w:t>
      </w:r>
      <w:hyperlink r:id="rId138" w:history="1">
        <w:r w:rsidRPr="00161806">
          <w:rPr>
            <w:rStyle w:val="afd"/>
            <w:sz w:val="28"/>
            <w:szCs w:val="28"/>
          </w:rPr>
          <w:t>ф. 0504104</w:t>
        </w:r>
      </w:hyperlink>
      <w:r w:rsidRPr="00161806">
        <w:rPr>
          <w:sz w:val="28"/>
          <w:szCs w:val="28"/>
        </w:rPr>
        <w:t>);</w:t>
      </w:r>
    </w:p>
    <w:p w:rsidR="00661135" w:rsidRPr="00161806" w:rsidRDefault="00661135" w:rsidP="00661135">
      <w:pPr>
        <w:pStyle w:val="ab"/>
        <w:numPr>
          <w:ilvl w:val="1"/>
          <w:numId w:val="4"/>
        </w:numPr>
        <w:spacing w:before="0" w:after="0"/>
        <w:ind w:firstLine="709"/>
        <w:jc w:val="both"/>
        <w:rPr>
          <w:sz w:val="28"/>
          <w:szCs w:val="28"/>
        </w:rPr>
      </w:pPr>
      <w:r w:rsidRPr="00161806">
        <w:rPr>
          <w:sz w:val="28"/>
          <w:szCs w:val="28"/>
        </w:rPr>
        <w:t>Акт о списании транспортного средств (</w:t>
      </w:r>
      <w:hyperlink r:id="rId139" w:history="1">
        <w:r w:rsidRPr="00161806">
          <w:rPr>
            <w:rStyle w:val="afd"/>
            <w:sz w:val="28"/>
            <w:szCs w:val="28"/>
          </w:rPr>
          <w:t>ф. 0504105</w:t>
        </w:r>
      </w:hyperlink>
      <w:r w:rsidRPr="00161806">
        <w:rPr>
          <w:sz w:val="28"/>
          <w:szCs w:val="28"/>
        </w:rPr>
        <w:t>).</w:t>
      </w:r>
    </w:p>
    <w:p w:rsidR="00661135" w:rsidRPr="00161806" w:rsidRDefault="00661135" w:rsidP="00661135">
      <w:pPr>
        <w:pStyle w:val="2"/>
        <w:numPr>
          <w:ilvl w:val="0"/>
          <w:numId w:val="0"/>
        </w:numPr>
        <w:spacing w:before="0" w:after="0"/>
        <w:rPr>
          <w:sz w:val="28"/>
          <w:szCs w:val="28"/>
        </w:rPr>
      </w:pPr>
      <w:bookmarkStart w:id="130" w:name="_ref_1-0516e9f1aadc4d"/>
      <w:r>
        <w:rPr>
          <w:sz w:val="28"/>
          <w:szCs w:val="28"/>
        </w:rPr>
        <w:t xml:space="preserve">           </w:t>
      </w:r>
      <w:r w:rsidRPr="00161806">
        <w:rPr>
          <w:sz w:val="28"/>
          <w:szCs w:val="28"/>
        </w:rPr>
        <w:t>Ущерб, подлежащий взысканию с виновного лица, отражается с применением счета 1 401 10 172.</w:t>
      </w:r>
      <w:bookmarkEnd w:id="130"/>
    </w:p>
    <w:p w:rsidR="00661135" w:rsidRPr="00161806" w:rsidRDefault="00661135" w:rsidP="00661135">
      <w:pPr>
        <w:pStyle w:val="2"/>
        <w:numPr>
          <w:ilvl w:val="0"/>
          <w:numId w:val="0"/>
        </w:numPr>
        <w:spacing w:before="0" w:after="0"/>
        <w:rPr>
          <w:sz w:val="28"/>
          <w:szCs w:val="28"/>
        </w:rPr>
      </w:pPr>
      <w:bookmarkStart w:id="131" w:name="_ref_1-51c25bfbb9d74b"/>
      <w:r>
        <w:rPr>
          <w:sz w:val="28"/>
          <w:szCs w:val="28"/>
        </w:rPr>
        <w:t xml:space="preserve">          </w:t>
      </w:r>
      <w:r w:rsidRPr="00161806">
        <w:rPr>
          <w:sz w:val="28"/>
          <w:szCs w:val="28"/>
        </w:rPr>
        <w:t xml:space="preserve">При наличии виновного лица сумма ущерба, подлежащего взысканию, определяется комиссией по поступлению и выбытию активов по справедливой </w:t>
      </w:r>
      <w:r w:rsidRPr="00161806">
        <w:rPr>
          <w:sz w:val="28"/>
          <w:szCs w:val="28"/>
        </w:rPr>
        <w:lastRenderedPageBreak/>
        <w:t>стоимости утраченного имущества казны, определенной с применением наиболее подходящего в каждом случае метода.</w:t>
      </w:r>
      <w:bookmarkEnd w:id="131"/>
    </w:p>
    <w:p w:rsidR="00661135" w:rsidRPr="00161806" w:rsidRDefault="00661135" w:rsidP="00661135">
      <w:pPr>
        <w:pStyle w:val="2"/>
        <w:numPr>
          <w:ilvl w:val="0"/>
          <w:numId w:val="0"/>
        </w:numPr>
        <w:spacing w:before="0" w:after="0"/>
        <w:rPr>
          <w:sz w:val="28"/>
          <w:szCs w:val="28"/>
        </w:rPr>
      </w:pPr>
      <w:bookmarkStart w:id="132" w:name="_ref_1-ccd9e32fd0e94b"/>
      <w:r>
        <w:rPr>
          <w:sz w:val="28"/>
          <w:szCs w:val="28"/>
        </w:rPr>
        <w:t xml:space="preserve">              </w:t>
      </w:r>
      <w:r w:rsidRPr="00161806">
        <w:rPr>
          <w:sz w:val="28"/>
          <w:szCs w:val="28"/>
        </w:rPr>
        <w:t xml:space="preserve">Выбытие нефинансовых объектов имущества казны, уничтоженных в результате стихийных бедствий, опасного природного явления, катастрофы, отражается с применением счета </w:t>
      </w:r>
      <w:hyperlink r:id="rId140" w:history="1">
        <w:r w:rsidRPr="00161806">
          <w:rPr>
            <w:rStyle w:val="afd"/>
            <w:sz w:val="28"/>
            <w:szCs w:val="28"/>
          </w:rPr>
          <w:t>1 401 20 273</w:t>
        </w:r>
      </w:hyperlink>
      <w:r w:rsidRPr="00161806">
        <w:rPr>
          <w:sz w:val="28"/>
          <w:szCs w:val="28"/>
        </w:rPr>
        <w:t>.</w:t>
      </w:r>
      <w:bookmarkEnd w:id="132"/>
    </w:p>
    <w:p w:rsidR="00661135" w:rsidRPr="00161806" w:rsidRDefault="00661135" w:rsidP="00661135">
      <w:pPr>
        <w:pStyle w:val="2"/>
        <w:numPr>
          <w:ilvl w:val="0"/>
          <w:numId w:val="0"/>
        </w:numPr>
        <w:spacing w:before="0" w:after="0"/>
        <w:rPr>
          <w:sz w:val="28"/>
          <w:szCs w:val="28"/>
        </w:rPr>
      </w:pPr>
      <w:bookmarkStart w:id="133" w:name="_ref_1-5efd8b4853e242"/>
      <w:r>
        <w:rPr>
          <w:sz w:val="28"/>
          <w:szCs w:val="28"/>
        </w:rPr>
        <w:t xml:space="preserve">              </w:t>
      </w:r>
      <w:r w:rsidRPr="00161806">
        <w:rPr>
          <w:sz w:val="28"/>
          <w:szCs w:val="28"/>
        </w:rPr>
        <w:t>Основанием для отражения выбытия объектов казны, уничтоженных в результате стихийных и иных бедствий, опасного природного явления, катастрофы, являются:</w:t>
      </w:r>
      <w:bookmarkEnd w:id="133"/>
    </w:p>
    <w:p w:rsidR="00661135" w:rsidRPr="00161806" w:rsidRDefault="00661135" w:rsidP="00661135">
      <w:pPr>
        <w:pStyle w:val="ab"/>
        <w:numPr>
          <w:ilvl w:val="1"/>
          <w:numId w:val="4"/>
        </w:numPr>
        <w:spacing w:before="0" w:after="0"/>
        <w:ind w:firstLine="709"/>
        <w:jc w:val="both"/>
        <w:rPr>
          <w:sz w:val="28"/>
          <w:szCs w:val="28"/>
        </w:rPr>
      </w:pPr>
      <w:r w:rsidRPr="00161806">
        <w:rPr>
          <w:sz w:val="28"/>
          <w:szCs w:val="28"/>
        </w:rPr>
        <w:t>постановление, распоряжение Администрации Курского района Курской области;</w:t>
      </w:r>
    </w:p>
    <w:p w:rsidR="00661135" w:rsidRPr="00161806" w:rsidRDefault="00661135" w:rsidP="00661135">
      <w:pPr>
        <w:pStyle w:val="ab"/>
        <w:numPr>
          <w:ilvl w:val="1"/>
          <w:numId w:val="4"/>
        </w:numPr>
        <w:spacing w:before="0" w:after="0"/>
        <w:ind w:firstLine="709"/>
        <w:jc w:val="both"/>
        <w:rPr>
          <w:sz w:val="28"/>
          <w:szCs w:val="28"/>
        </w:rPr>
      </w:pPr>
      <w:r w:rsidRPr="00161806">
        <w:rPr>
          <w:sz w:val="28"/>
          <w:szCs w:val="28"/>
        </w:rPr>
        <w:t>Акт о списании объектов нефинансовых активов (кроме транспортных средств) (</w:t>
      </w:r>
      <w:hyperlink r:id="rId141" w:history="1">
        <w:r w:rsidRPr="00161806">
          <w:rPr>
            <w:rStyle w:val="afd"/>
            <w:sz w:val="28"/>
            <w:szCs w:val="28"/>
          </w:rPr>
          <w:t>ф. 0504104</w:t>
        </w:r>
      </w:hyperlink>
      <w:r w:rsidRPr="00161806">
        <w:rPr>
          <w:sz w:val="28"/>
          <w:szCs w:val="28"/>
        </w:rPr>
        <w:t>);</w:t>
      </w:r>
    </w:p>
    <w:p w:rsidR="00661135" w:rsidRPr="00161806" w:rsidRDefault="00661135" w:rsidP="00661135">
      <w:pPr>
        <w:pStyle w:val="ab"/>
        <w:numPr>
          <w:ilvl w:val="1"/>
          <w:numId w:val="4"/>
        </w:numPr>
        <w:spacing w:before="0" w:after="0"/>
        <w:ind w:firstLine="709"/>
        <w:jc w:val="both"/>
        <w:rPr>
          <w:sz w:val="28"/>
          <w:szCs w:val="28"/>
        </w:rPr>
      </w:pPr>
      <w:r w:rsidRPr="00161806">
        <w:rPr>
          <w:sz w:val="28"/>
          <w:szCs w:val="28"/>
        </w:rPr>
        <w:t>Акт о списании транспортного средств (</w:t>
      </w:r>
      <w:hyperlink r:id="rId142" w:history="1">
        <w:r w:rsidRPr="00161806">
          <w:rPr>
            <w:rStyle w:val="afd"/>
            <w:sz w:val="28"/>
            <w:szCs w:val="28"/>
          </w:rPr>
          <w:t>ф. 0504105</w:t>
        </w:r>
      </w:hyperlink>
      <w:r w:rsidRPr="00161806">
        <w:rPr>
          <w:sz w:val="28"/>
          <w:szCs w:val="28"/>
        </w:rPr>
        <w:t>).</w:t>
      </w:r>
    </w:p>
    <w:p w:rsidR="00661135" w:rsidRDefault="00661135" w:rsidP="00661135">
      <w:pPr>
        <w:pStyle w:val="2"/>
        <w:numPr>
          <w:ilvl w:val="0"/>
          <w:numId w:val="0"/>
        </w:numPr>
        <w:spacing w:before="0" w:after="0"/>
        <w:rPr>
          <w:sz w:val="28"/>
          <w:szCs w:val="28"/>
        </w:rPr>
      </w:pPr>
      <w:bookmarkStart w:id="134" w:name="_ref_1-8ee62f434ab444"/>
      <w:r>
        <w:rPr>
          <w:sz w:val="28"/>
          <w:szCs w:val="28"/>
        </w:rPr>
        <w:t xml:space="preserve">             </w:t>
      </w:r>
      <w:r w:rsidRPr="00161806">
        <w:rPr>
          <w:sz w:val="28"/>
          <w:szCs w:val="28"/>
        </w:rPr>
        <w:t>Аналитический учет нефинансовых объектов имущества казны ведется в соответствии с установленным порядком.</w:t>
      </w:r>
      <w:bookmarkEnd w:id="134"/>
    </w:p>
    <w:p w:rsidR="005D42DC" w:rsidRPr="005D42DC" w:rsidRDefault="005D42DC" w:rsidP="005D42DC"/>
    <w:p w:rsidR="005D42DC" w:rsidRPr="00783A47" w:rsidRDefault="005D42DC" w:rsidP="005D42DC">
      <w:pPr>
        <w:pStyle w:val="1"/>
        <w:numPr>
          <w:ilvl w:val="0"/>
          <w:numId w:val="0"/>
        </w:numPr>
        <w:tabs>
          <w:tab w:val="left" w:pos="993"/>
          <w:tab w:val="left" w:pos="1440"/>
          <w:tab w:val="center" w:pos="4819"/>
        </w:tabs>
        <w:autoSpaceDE w:val="0"/>
        <w:autoSpaceDN w:val="0"/>
        <w:adjustRightInd w:val="0"/>
        <w:spacing w:before="0" w:after="0"/>
        <w:ind w:firstLine="851"/>
        <w:jc w:val="left"/>
        <w:rPr>
          <w:bCs w:val="0"/>
          <w:sz w:val="28"/>
        </w:rPr>
      </w:pPr>
      <w:r w:rsidRPr="00783A47">
        <w:rPr>
          <w:bCs w:val="0"/>
          <w:sz w:val="28"/>
        </w:rPr>
        <w:t xml:space="preserve">18.Иные решения, необходимые для организации </w:t>
      </w:r>
    </w:p>
    <w:p w:rsidR="005D42DC" w:rsidRPr="00783A47" w:rsidRDefault="005D42DC" w:rsidP="005D42DC">
      <w:pPr>
        <w:pStyle w:val="1"/>
        <w:numPr>
          <w:ilvl w:val="0"/>
          <w:numId w:val="0"/>
        </w:numPr>
        <w:tabs>
          <w:tab w:val="left" w:pos="993"/>
          <w:tab w:val="left" w:pos="4678"/>
        </w:tabs>
        <w:autoSpaceDE w:val="0"/>
        <w:autoSpaceDN w:val="0"/>
        <w:adjustRightInd w:val="0"/>
        <w:spacing w:before="0" w:after="0"/>
        <w:ind w:firstLine="851"/>
        <w:rPr>
          <w:bCs w:val="0"/>
          <w:sz w:val="28"/>
        </w:rPr>
      </w:pPr>
      <w:r w:rsidRPr="00783A47">
        <w:rPr>
          <w:bCs w:val="0"/>
          <w:sz w:val="28"/>
        </w:rPr>
        <w:t xml:space="preserve">и ведения </w:t>
      </w:r>
      <w:r>
        <w:rPr>
          <w:sz w:val="28"/>
        </w:rPr>
        <w:t xml:space="preserve">бюджетного (бухгалтерского) </w:t>
      </w:r>
      <w:r w:rsidRPr="00236A21">
        <w:rPr>
          <w:sz w:val="28"/>
        </w:rPr>
        <w:t>учет</w:t>
      </w:r>
      <w:r>
        <w:rPr>
          <w:sz w:val="28"/>
        </w:rPr>
        <w:t>а</w:t>
      </w:r>
    </w:p>
    <w:p w:rsidR="005D42DC" w:rsidRPr="00783A47" w:rsidRDefault="005D42DC" w:rsidP="005D42DC">
      <w:pPr>
        <w:ind w:firstLine="851"/>
        <w:rPr>
          <w:sz w:val="28"/>
          <w:szCs w:val="28"/>
        </w:rPr>
      </w:pPr>
    </w:p>
    <w:p w:rsidR="005D42DC" w:rsidRPr="00783A47" w:rsidRDefault="005D42DC" w:rsidP="005D42DC">
      <w:pPr>
        <w:pStyle w:val="aff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sz w:val="28"/>
          <w:szCs w:val="28"/>
        </w:rPr>
      </w:pPr>
      <w:r w:rsidRPr="00783A47">
        <w:rPr>
          <w:sz w:val="28"/>
          <w:szCs w:val="28"/>
        </w:rPr>
        <w:t xml:space="preserve">Сроки выплаты заработной платы устанавливаются локальным актом учреждения. </w:t>
      </w:r>
    </w:p>
    <w:p w:rsidR="005D42DC" w:rsidRPr="00783A47" w:rsidRDefault="005D42DC" w:rsidP="005D42DC">
      <w:pPr>
        <w:pStyle w:val="aff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sz w:val="28"/>
          <w:szCs w:val="28"/>
        </w:rPr>
      </w:pPr>
      <w:r w:rsidRPr="00783A47">
        <w:rPr>
          <w:sz w:val="28"/>
          <w:szCs w:val="28"/>
        </w:rPr>
        <w:t>Доверенности выдаются штатным сотрудникам, с которыми заключен договор о полной или частичной материальной ответственности. Нумерация доверенностей порядковая, допускается нумерация со знаком «/».</w:t>
      </w:r>
    </w:p>
    <w:p w:rsidR="005D42DC" w:rsidRPr="00165CA0" w:rsidRDefault="005D42DC" w:rsidP="005D42DC">
      <w:pPr>
        <w:autoSpaceDE w:val="0"/>
        <w:autoSpaceDN w:val="0"/>
        <w:adjustRightInd w:val="0"/>
        <w:spacing w:before="0" w:after="0"/>
        <w:ind w:firstLine="851"/>
        <w:rPr>
          <w:bCs/>
          <w:sz w:val="28"/>
          <w:szCs w:val="28"/>
        </w:rPr>
      </w:pPr>
      <w:r w:rsidRPr="00165CA0">
        <w:rPr>
          <w:bCs/>
          <w:sz w:val="28"/>
          <w:szCs w:val="28"/>
        </w:rPr>
        <w:t>Фактор существенности: корректировка и/или исправление показателей более чем на 10 процентов относительно каждого показателя бухгалтерской отчетности.</w:t>
      </w:r>
    </w:p>
    <w:p w:rsidR="005D42DC" w:rsidRPr="00165CA0" w:rsidRDefault="005D42DC" w:rsidP="005D42DC">
      <w:pPr>
        <w:spacing w:before="0" w:after="0"/>
        <w:ind w:firstLine="851"/>
        <w:rPr>
          <w:bCs/>
          <w:sz w:val="28"/>
          <w:szCs w:val="28"/>
        </w:rPr>
      </w:pPr>
      <w:r w:rsidRPr="00165CA0">
        <w:rPr>
          <w:bCs/>
          <w:sz w:val="28"/>
          <w:szCs w:val="28"/>
        </w:rPr>
        <w:t>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r>
        <w:rPr>
          <w:bCs/>
          <w:sz w:val="28"/>
          <w:szCs w:val="28"/>
        </w:rPr>
        <w:t>.</w:t>
      </w:r>
    </w:p>
    <w:p w:rsidR="006022E8" w:rsidRPr="006D6DD1" w:rsidRDefault="005D42DC" w:rsidP="005D42DC">
      <w:r w:rsidRPr="00DA05D2">
        <w:rPr>
          <w:sz w:val="28"/>
          <w:szCs w:val="28"/>
        </w:rPr>
        <w:t>Карточка учета выданных бюджетных кредитов (ф. 0504057), карточка учета государственного долга РФ по полученным кредитам и предоставленным гарантиям (ф.</w:t>
      </w:r>
      <w:r w:rsidRPr="00DA05D2">
        <w:rPr>
          <w:sz w:val="20"/>
          <w:szCs w:val="20"/>
        </w:rPr>
        <w:t xml:space="preserve"> </w:t>
      </w:r>
      <w:r w:rsidRPr="00DA05D2">
        <w:rPr>
          <w:sz w:val="28"/>
          <w:szCs w:val="28"/>
        </w:rPr>
        <w:t xml:space="preserve">0504058) формируется </w:t>
      </w:r>
      <w:r w:rsidR="00DA05D2" w:rsidRPr="00DA05D2">
        <w:rPr>
          <w:sz w:val="28"/>
          <w:szCs w:val="28"/>
        </w:rPr>
        <w:t>МКУ</w:t>
      </w:r>
      <w:r w:rsidRPr="00DA05D2">
        <w:rPr>
          <w:sz w:val="28"/>
          <w:szCs w:val="28"/>
        </w:rPr>
        <w:t xml:space="preserve"> «</w:t>
      </w:r>
      <w:r w:rsidR="00DA05D2" w:rsidRPr="00DA05D2">
        <w:rPr>
          <w:sz w:val="28"/>
          <w:szCs w:val="28"/>
        </w:rPr>
        <w:t xml:space="preserve">ЦБ Курского </w:t>
      </w:r>
      <w:r w:rsidR="00DA05D2" w:rsidRPr="00DA05D2">
        <w:rPr>
          <w:sz w:val="28"/>
          <w:szCs w:val="28"/>
        </w:rPr>
        <w:lastRenderedPageBreak/>
        <w:t>района» и ежемесячно направляется в У</w:t>
      </w:r>
      <w:r w:rsidRPr="00DA05D2">
        <w:rPr>
          <w:sz w:val="28"/>
          <w:szCs w:val="28"/>
        </w:rPr>
        <w:t xml:space="preserve">правление </w:t>
      </w:r>
      <w:r w:rsidR="00DA05D2" w:rsidRPr="00DA05D2">
        <w:rPr>
          <w:sz w:val="28"/>
          <w:szCs w:val="28"/>
        </w:rPr>
        <w:t>по бюджету и налогам Администрации Курского района Курской области</w:t>
      </w:r>
      <w:r w:rsidRPr="00DA05D2">
        <w:rPr>
          <w:sz w:val="28"/>
          <w:szCs w:val="28"/>
        </w:rPr>
        <w:t xml:space="preserve">. </w:t>
      </w:r>
    </w:p>
    <w:sectPr w:rsidR="006022E8" w:rsidRPr="006D6DD1" w:rsidSect="00010005">
      <w:headerReference w:type="default" r:id="rId143"/>
      <w:footerReference w:type="default" r:id="rId144"/>
      <w:footerReference w:type="first" r:id="rId145"/>
      <w:footnotePr>
        <w:numRestart w:val="eachSect"/>
      </w:footnotePr>
      <w:pgSz w:w="11907" w:h="16839" w:code="9"/>
      <w:pgMar w:top="1134" w:right="850" w:bottom="1134"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5D2" w:rsidRDefault="00DA05D2">
      <w:pPr>
        <w:spacing w:before="0" w:after="0" w:line="240" w:lineRule="auto"/>
      </w:pPr>
      <w:r>
        <w:separator/>
      </w:r>
    </w:p>
  </w:endnote>
  <w:endnote w:type="continuationSeparator" w:id="0">
    <w:p w:rsidR="00DA05D2" w:rsidRDefault="00DA05D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5D2" w:rsidRPr="00D01916" w:rsidRDefault="00DA05D2" w:rsidP="00D01916">
    <w:pPr>
      <w:pStyle w:val="af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5D2" w:rsidRPr="00D01916" w:rsidRDefault="00DA05D2" w:rsidP="00D01916">
    <w:pPr>
      <w:pStyle w:val="af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5D2" w:rsidRDefault="00DA05D2">
      <w:pPr>
        <w:spacing w:before="0" w:after="0" w:line="240" w:lineRule="auto"/>
      </w:pPr>
      <w:r>
        <w:separator/>
      </w:r>
    </w:p>
  </w:footnote>
  <w:footnote w:type="continuationSeparator" w:id="0">
    <w:p w:rsidR="00DA05D2" w:rsidRDefault="00DA05D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5D2" w:rsidRPr="00D01916" w:rsidRDefault="00DA05D2" w:rsidP="00D01916">
    <w:pPr>
      <w:pStyle w:val="af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1" w15:restartNumberingAfterBreak="0">
    <w:nsid w:val="00000006"/>
    <w:multiLevelType w:val="singleLevel"/>
    <w:tmpl w:val="00000000"/>
    <w:lvl w:ilvl="0">
      <w:start w:val="1"/>
      <w:numFmt w:val="bullet"/>
      <w:suff w:val="space"/>
      <w:lvlText w:val="-"/>
      <w:lvlJc w:val="left"/>
      <w:pPr>
        <w:ind w:left="0" w:firstLine="0"/>
      </w:pPr>
    </w:lvl>
  </w:abstractNum>
  <w:abstractNum w:abstractNumId="2" w15:restartNumberingAfterBreak="0">
    <w:nsid w:val="0141386F"/>
    <w:multiLevelType w:val="multilevel"/>
    <w:tmpl w:val="16FC19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950" w:hanging="870"/>
      </w:pPr>
      <w:rPr>
        <w:rFonts w:hint="default"/>
      </w:rPr>
    </w:lvl>
    <w:lvl w:ilvl="2">
      <w:start w:val="23"/>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2E210F"/>
    <w:multiLevelType w:val="hybridMultilevel"/>
    <w:tmpl w:val="F7C4A59C"/>
    <w:lvl w:ilvl="0" w:tplc="04190001">
      <w:start w:val="1"/>
      <w:numFmt w:val="bullet"/>
      <w:lvlText w:val=""/>
      <w:lvlJc w:val="left"/>
      <w:pPr>
        <w:ind w:left="1202" w:hanging="360"/>
      </w:pPr>
      <w:rPr>
        <w:rFonts w:ascii="Symbol" w:hAnsi="Symbol" w:hint="default"/>
      </w:rPr>
    </w:lvl>
    <w:lvl w:ilvl="1" w:tplc="04190003" w:tentative="1">
      <w:start w:val="1"/>
      <w:numFmt w:val="bullet"/>
      <w:lvlText w:val="o"/>
      <w:lvlJc w:val="left"/>
      <w:pPr>
        <w:ind w:left="1922" w:hanging="360"/>
      </w:pPr>
      <w:rPr>
        <w:rFonts w:ascii="Courier New" w:hAnsi="Courier New" w:cs="Courier New" w:hint="default"/>
      </w:rPr>
    </w:lvl>
    <w:lvl w:ilvl="2" w:tplc="04190005" w:tentative="1">
      <w:start w:val="1"/>
      <w:numFmt w:val="bullet"/>
      <w:lvlText w:val=""/>
      <w:lvlJc w:val="left"/>
      <w:pPr>
        <w:ind w:left="2642" w:hanging="360"/>
      </w:pPr>
      <w:rPr>
        <w:rFonts w:ascii="Wingdings" w:hAnsi="Wingdings" w:hint="default"/>
      </w:rPr>
    </w:lvl>
    <w:lvl w:ilvl="3" w:tplc="04190001" w:tentative="1">
      <w:start w:val="1"/>
      <w:numFmt w:val="bullet"/>
      <w:lvlText w:val=""/>
      <w:lvlJc w:val="left"/>
      <w:pPr>
        <w:ind w:left="3362" w:hanging="360"/>
      </w:pPr>
      <w:rPr>
        <w:rFonts w:ascii="Symbol" w:hAnsi="Symbol" w:hint="default"/>
      </w:rPr>
    </w:lvl>
    <w:lvl w:ilvl="4" w:tplc="04190003" w:tentative="1">
      <w:start w:val="1"/>
      <w:numFmt w:val="bullet"/>
      <w:lvlText w:val="o"/>
      <w:lvlJc w:val="left"/>
      <w:pPr>
        <w:ind w:left="4082" w:hanging="360"/>
      </w:pPr>
      <w:rPr>
        <w:rFonts w:ascii="Courier New" w:hAnsi="Courier New" w:cs="Courier New" w:hint="default"/>
      </w:rPr>
    </w:lvl>
    <w:lvl w:ilvl="5" w:tplc="04190005" w:tentative="1">
      <w:start w:val="1"/>
      <w:numFmt w:val="bullet"/>
      <w:lvlText w:val=""/>
      <w:lvlJc w:val="left"/>
      <w:pPr>
        <w:ind w:left="4802" w:hanging="360"/>
      </w:pPr>
      <w:rPr>
        <w:rFonts w:ascii="Wingdings" w:hAnsi="Wingdings" w:hint="default"/>
      </w:rPr>
    </w:lvl>
    <w:lvl w:ilvl="6" w:tplc="04190001" w:tentative="1">
      <w:start w:val="1"/>
      <w:numFmt w:val="bullet"/>
      <w:lvlText w:val=""/>
      <w:lvlJc w:val="left"/>
      <w:pPr>
        <w:ind w:left="5522" w:hanging="360"/>
      </w:pPr>
      <w:rPr>
        <w:rFonts w:ascii="Symbol" w:hAnsi="Symbol" w:hint="default"/>
      </w:rPr>
    </w:lvl>
    <w:lvl w:ilvl="7" w:tplc="04190003" w:tentative="1">
      <w:start w:val="1"/>
      <w:numFmt w:val="bullet"/>
      <w:lvlText w:val="o"/>
      <w:lvlJc w:val="left"/>
      <w:pPr>
        <w:ind w:left="6242" w:hanging="360"/>
      </w:pPr>
      <w:rPr>
        <w:rFonts w:ascii="Courier New" w:hAnsi="Courier New" w:cs="Courier New" w:hint="default"/>
      </w:rPr>
    </w:lvl>
    <w:lvl w:ilvl="8" w:tplc="04190005" w:tentative="1">
      <w:start w:val="1"/>
      <w:numFmt w:val="bullet"/>
      <w:lvlText w:val=""/>
      <w:lvlJc w:val="left"/>
      <w:pPr>
        <w:ind w:left="6962" w:hanging="360"/>
      </w:pPr>
      <w:rPr>
        <w:rFonts w:ascii="Wingdings" w:hAnsi="Wingdings" w:hint="default"/>
      </w:rPr>
    </w:lvl>
  </w:abstractNum>
  <w:abstractNum w:abstractNumId="4" w15:restartNumberingAfterBreak="0">
    <w:nsid w:val="0B53130F"/>
    <w:multiLevelType w:val="hybridMultilevel"/>
    <w:tmpl w:val="A3E2A4B4"/>
    <w:lvl w:ilvl="0" w:tplc="1A94FE40">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62B89EFC">
      <w:numFmt w:val="bullet"/>
      <w:lvlText w:val="–"/>
      <w:lvlJc w:val="left"/>
      <w:pPr>
        <w:ind w:left="221" w:hanging="356"/>
      </w:pPr>
      <w:rPr>
        <w:rFonts w:ascii="Times New Roman" w:eastAsia="Times New Roman" w:hAnsi="Times New Roman" w:cs="Times New Roman" w:hint="default"/>
        <w:w w:val="100"/>
        <w:sz w:val="28"/>
        <w:szCs w:val="28"/>
        <w:lang w:val="ru-RU" w:eastAsia="en-US" w:bidi="ar-SA"/>
      </w:rPr>
    </w:lvl>
    <w:lvl w:ilvl="2" w:tplc="8FAC634E">
      <w:numFmt w:val="bullet"/>
      <w:lvlText w:val="•"/>
      <w:lvlJc w:val="left"/>
      <w:pPr>
        <w:ind w:left="2181" w:hanging="356"/>
      </w:pPr>
      <w:rPr>
        <w:rFonts w:hint="default"/>
        <w:lang w:val="ru-RU" w:eastAsia="en-US" w:bidi="ar-SA"/>
      </w:rPr>
    </w:lvl>
    <w:lvl w:ilvl="3" w:tplc="38D6F54E">
      <w:numFmt w:val="bullet"/>
      <w:lvlText w:val="•"/>
      <w:lvlJc w:val="left"/>
      <w:pPr>
        <w:ind w:left="3161" w:hanging="356"/>
      </w:pPr>
      <w:rPr>
        <w:rFonts w:hint="default"/>
        <w:lang w:val="ru-RU" w:eastAsia="en-US" w:bidi="ar-SA"/>
      </w:rPr>
    </w:lvl>
    <w:lvl w:ilvl="4" w:tplc="78E4667A">
      <w:numFmt w:val="bullet"/>
      <w:lvlText w:val="•"/>
      <w:lvlJc w:val="left"/>
      <w:pPr>
        <w:ind w:left="4142" w:hanging="356"/>
      </w:pPr>
      <w:rPr>
        <w:rFonts w:hint="default"/>
        <w:lang w:val="ru-RU" w:eastAsia="en-US" w:bidi="ar-SA"/>
      </w:rPr>
    </w:lvl>
    <w:lvl w:ilvl="5" w:tplc="D4BCDF96">
      <w:numFmt w:val="bullet"/>
      <w:lvlText w:val="•"/>
      <w:lvlJc w:val="left"/>
      <w:pPr>
        <w:ind w:left="5123" w:hanging="356"/>
      </w:pPr>
      <w:rPr>
        <w:rFonts w:hint="default"/>
        <w:lang w:val="ru-RU" w:eastAsia="en-US" w:bidi="ar-SA"/>
      </w:rPr>
    </w:lvl>
    <w:lvl w:ilvl="6" w:tplc="0F94E2B2">
      <w:numFmt w:val="bullet"/>
      <w:lvlText w:val="•"/>
      <w:lvlJc w:val="left"/>
      <w:pPr>
        <w:ind w:left="6103" w:hanging="356"/>
      </w:pPr>
      <w:rPr>
        <w:rFonts w:hint="default"/>
        <w:lang w:val="ru-RU" w:eastAsia="en-US" w:bidi="ar-SA"/>
      </w:rPr>
    </w:lvl>
    <w:lvl w:ilvl="7" w:tplc="648CDAFA">
      <w:numFmt w:val="bullet"/>
      <w:lvlText w:val="•"/>
      <w:lvlJc w:val="left"/>
      <w:pPr>
        <w:ind w:left="7084" w:hanging="356"/>
      </w:pPr>
      <w:rPr>
        <w:rFonts w:hint="default"/>
        <w:lang w:val="ru-RU" w:eastAsia="en-US" w:bidi="ar-SA"/>
      </w:rPr>
    </w:lvl>
    <w:lvl w:ilvl="8" w:tplc="39920E84">
      <w:numFmt w:val="bullet"/>
      <w:lvlText w:val="•"/>
      <w:lvlJc w:val="left"/>
      <w:pPr>
        <w:ind w:left="8065" w:hanging="356"/>
      </w:pPr>
      <w:rPr>
        <w:rFonts w:hint="default"/>
        <w:lang w:val="ru-RU" w:eastAsia="en-US" w:bidi="ar-SA"/>
      </w:rPr>
    </w:lvl>
  </w:abstractNum>
  <w:abstractNum w:abstractNumId="5" w15:restartNumberingAfterBreak="0">
    <w:nsid w:val="197F632E"/>
    <w:multiLevelType w:val="hybridMultilevel"/>
    <w:tmpl w:val="562097B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1AE20DBA"/>
    <w:multiLevelType w:val="multilevel"/>
    <w:tmpl w:val="ACACC0D4"/>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9077D4"/>
    <w:multiLevelType w:val="hybridMultilevel"/>
    <w:tmpl w:val="A670C186"/>
    <w:lvl w:ilvl="0" w:tplc="04190001">
      <w:start w:val="1"/>
      <w:numFmt w:val="bullet"/>
      <w:lvlText w:val=""/>
      <w:lvlJc w:val="left"/>
      <w:pPr>
        <w:ind w:left="1936" w:hanging="360"/>
      </w:pPr>
      <w:rPr>
        <w:rFonts w:ascii="Symbol" w:hAnsi="Symbol" w:hint="default"/>
      </w:rPr>
    </w:lvl>
    <w:lvl w:ilvl="1" w:tplc="04190003" w:tentative="1">
      <w:start w:val="1"/>
      <w:numFmt w:val="bullet"/>
      <w:lvlText w:val="o"/>
      <w:lvlJc w:val="left"/>
      <w:pPr>
        <w:ind w:left="2656" w:hanging="360"/>
      </w:pPr>
      <w:rPr>
        <w:rFonts w:ascii="Courier New" w:hAnsi="Courier New" w:cs="Courier New" w:hint="default"/>
      </w:rPr>
    </w:lvl>
    <w:lvl w:ilvl="2" w:tplc="04190005" w:tentative="1">
      <w:start w:val="1"/>
      <w:numFmt w:val="bullet"/>
      <w:lvlText w:val=""/>
      <w:lvlJc w:val="left"/>
      <w:pPr>
        <w:ind w:left="3376" w:hanging="360"/>
      </w:pPr>
      <w:rPr>
        <w:rFonts w:ascii="Wingdings" w:hAnsi="Wingdings" w:hint="default"/>
      </w:rPr>
    </w:lvl>
    <w:lvl w:ilvl="3" w:tplc="04190001" w:tentative="1">
      <w:start w:val="1"/>
      <w:numFmt w:val="bullet"/>
      <w:lvlText w:val=""/>
      <w:lvlJc w:val="left"/>
      <w:pPr>
        <w:ind w:left="4096" w:hanging="360"/>
      </w:pPr>
      <w:rPr>
        <w:rFonts w:ascii="Symbol" w:hAnsi="Symbol" w:hint="default"/>
      </w:rPr>
    </w:lvl>
    <w:lvl w:ilvl="4" w:tplc="04190003" w:tentative="1">
      <w:start w:val="1"/>
      <w:numFmt w:val="bullet"/>
      <w:lvlText w:val="o"/>
      <w:lvlJc w:val="left"/>
      <w:pPr>
        <w:ind w:left="4816" w:hanging="360"/>
      </w:pPr>
      <w:rPr>
        <w:rFonts w:ascii="Courier New" w:hAnsi="Courier New" w:cs="Courier New" w:hint="default"/>
      </w:rPr>
    </w:lvl>
    <w:lvl w:ilvl="5" w:tplc="04190005" w:tentative="1">
      <w:start w:val="1"/>
      <w:numFmt w:val="bullet"/>
      <w:lvlText w:val=""/>
      <w:lvlJc w:val="left"/>
      <w:pPr>
        <w:ind w:left="5536" w:hanging="360"/>
      </w:pPr>
      <w:rPr>
        <w:rFonts w:ascii="Wingdings" w:hAnsi="Wingdings" w:hint="default"/>
      </w:rPr>
    </w:lvl>
    <w:lvl w:ilvl="6" w:tplc="04190001" w:tentative="1">
      <w:start w:val="1"/>
      <w:numFmt w:val="bullet"/>
      <w:lvlText w:val=""/>
      <w:lvlJc w:val="left"/>
      <w:pPr>
        <w:ind w:left="6256" w:hanging="360"/>
      </w:pPr>
      <w:rPr>
        <w:rFonts w:ascii="Symbol" w:hAnsi="Symbol" w:hint="default"/>
      </w:rPr>
    </w:lvl>
    <w:lvl w:ilvl="7" w:tplc="04190003" w:tentative="1">
      <w:start w:val="1"/>
      <w:numFmt w:val="bullet"/>
      <w:lvlText w:val="o"/>
      <w:lvlJc w:val="left"/>
      <w:pPr>
        <w:ind w:left="6976" w:hanging="360"/>
      </w:pPr>
      <w:rPr>
        <w:rFonts w:ascii="Courier New" w:hAnsi="Courier New" w:cs="Courier New" w:hint="default"/>
      </w:rPr>
    </w:lvl>
    <w:lvl w:ilvl="8" w:tplc="04190005" w:tentative="1">
      <w:start w:val="1"/>
      <w:numFmt w:val="bullet"/>
      <w:lvlText w:val=""/>
      <w:lvlJc w:val="left"/>
      <w:pPr>
        <w:ind w:left="7696" w:hanging="360"/>
      </w:pPr>
      <w:rPr>
        <w:rFonts w:ascii="Wingdings" w:hAnsi="Wingdings" w:hint="default"/>
      </w:rPr>
    </w:lvl>
  </w:abstractNum>
  <w:abstractNum w:abstractNumId="8" w15:restartNumberingAfterBreak="0">
    <w:nsid w:val="1DAD2A2C"/>
    <w:multiLevelType w:val="hybridMultilevel"/>
    <w:tmpl w:val="8710FDB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233B446E"/>
    <w:multiLevelType w:val="hybridMultilevel"/>
    <w:tmpl w:val="6D0CDD64"/>
    <w:lvl w:ilvl="0" w:tplc="CD70BE62">
      <w:start w:val="19"/>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4621C9"/>
    <w:multiLevelType w:val="hybridMultilevel"/>
    <w:tmpl w:val="E938A9B8"/>
    <w:lvl w:ilvl="0" w:tplc="04190001">
      <w:start w:val="1"/>
      <w:numFmt w:val="bullet"/>
      <w:lvlText w:val=""/>
      <w:lvlJc w:val="left"/>
      <w:pPr>
        <w:ind w:left="1202" w:hanging="360"/>
      </w:pPr>
      <w:rPr>
        <w:rFonts w:ascii="Symbol" w:hAnsi="Symbol" w:hint="default"/>
      </w:rPr>
    </w:lvl>
    <w:lvl w:ilvl="1" w:tplc="04190003" w:tentative="1">
      <w:start w:val="1"/>
      <w:numFmt w:val="bullet"/>
      <w:lvlText w:val="o"/>
      <w:lvlJc w:val="left"/>
      <w:pPr>
        <w:ind w:left="1922" w:hanging="360"/>
      </w:pPr>
      <w:rPr>
        <w:rFonts w:ascii="Courier New" w:hAnsi="Courier New" w:cs="Courier New" w:hint="default"/>
      </w:rPr>
    </w:lvl>
    <w:lvl w:ilvl="2" w:tplc="04190005" w:tentative="1">
      <w:start w:val="1"/>
      <w:numFmt w:val="bullet"/>
      <w:lvlText w:val=""/>
      <w:lvlJc w:val="left"/>
      <w:pPr>
        <w:ind w:left="2642" w:hanging="360"/>
      </w:pPr>
      <w:rPr>
        <w:rFonts w:ascii="Wingdings" w:hAnsi="Wingdings" w:hint="default"/>
      </w:rPr>
    </w:lvl>
    <w:lvl w:ilvl="3" w:tplc="04190001" w:tentative="1">
      <w:start w:val="1"/>
      <w:numFmt w:val="bullet"/>
      <w:lvlText w:val=""/>
      <w:lvlJc w:val="left"/>
      <w:pPr>
        <w:ind w:left="3362" w:hanging="360"/>
      </w:pPr>
      <w:rPr>
        <w:rFonts w:ascii="Symbol" w:hAnsi="Symbol" w:hint="default"/>
      </w:rPr>
    </w:lvl>
    <w:lvl w:ilvl="4" w:tplc="04190003" w:tentative="1">
      <w:start w:val="1"/>
      <w:numFmt w:val="bullet"/>
      <w:lvlText w:val="o"/>
      <w:lvlJc w:val="left"/>
      <w:pPr>
        <w:ind w:left="4082" w:hanging="360"/>
      </w:pPr>
      <w:rPr>
        <w:rFonts w:ascii="Courier New" w:hAnsi="Courier New" w:cs="Courier New" w:hint="default"/>
      </w:rPr>
    </w:lvl>
    <w:lvl w:ilvl="5" w:tplc="04190005" w:tentative="1">
      <w:start w:val="1"/>
      <w:numFmt w:val="bullet"/>
      <w:lvlText w:val=""/>
      <w:lvlJc w:val="left"/>
      <w:pPr>
        <w:ind w:left="4802" w:hanging="360"/>
      </w:pPr>
      <w:rPr>
        <w:rFonts w:ascii="Wingdings" w:hAnsi="Wingdings" w:hint="default"/>
      </w:rPr>
    </w:lvl>
    <w:lvl w:ilvl="6" w:tplc="04190001" w:tentative="1">
      <w:start w:val="1"/>
      <w:numFmt w:val="bullet"/>
      <w:lvlText w:val=""/>
      <w:lvlJc w:val="left"/>
      <w:pPr>
        <w:ind w:left="5522" w:hanging="360"/>
      </w:pPr>
      <w:rPr>
        <w:rFonts w:ascii="Symbol" w:hAnsi="Symbol" w:hint="default"/>
      </w:rPr>
    </w:lvl>
    <w:lvl w:ilvl="7" w:tplc="04190003" w:tentative="1">
      <w:start w:val="1"/>
      <w:numFmt w:val="bullet"/>
      <w:lvlText w:val="o"/>
      <w:lvlJc w:val="left"/>
      <w:pPr>
        <w:ind w:left="6242" w:hanging="360"/>
      </w:pPr>
      <w:rPr>
        <w:rFonts w:ascii="Courier New" w:hAnsi="Courier New" w:cs="Courier New" w:hint="default"/>
      </w:rPr>
    </w:lvl>
    <w:lvl w:ilvl="8" w:tplc="04190005" w:tentative="1">
      <w:start w:val="1"/>
      <w:numFmt w:val="bullet"/>
      <w:lvlText w:val=""/>
      <w:lvlJc w:val="left"/>
      <w:pPr>
        <w:ind w:left="6962" w:hanging="360"/>
      </w:pPr>
      <w:rPr>
        <w:rFonts w:ascii="Wingdings" w:hAnsi="Wingdings" w:hint="default"/>
      </w:rPr>
    </w:lvl>
  </w:abstractNum>
  <w:abstractNum w:abstractNumId="11" w15:restartNumberingAfterBreak="0">
    <w:nsid w:val="402175F6"/>
    <w:multiLevelType w:val="hybridMultilevel"/>
    <w:tmpl w:val="6D3AE048"/>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2" w15:restartNumberingAfterBreak="0">
    <w:nsid w:val="4F3F7700"/>
    <w:multiLevelType w:val="multilevel"/>
    <w:tmpl w:val="52005730"/>
    <w:lvl w:ilvl="0">
      <w:start w:val="1"/>
      <w:numFmt w:val="decimal"/>
      <w:suff w:val="space"/>
      <w:lvlText w:val="%1."/>
      <w:lvlJc w:val="left"/>
      <w:rPr>
        <w:rFonts w:hint="default"/>
      </w:rPr>
    </w:lvl>
    <w:lvl w:ilvl="1">
      <w:start w:val="1"/>
      <w:numFmt w:val="decimal"/>
      <w:suff w:val="space"/>
      <w:lvlText w:val="%1.%2."/>
      <w:lvlJc w:val="left"/>
      <w:rPr>
        <w:rFonts w:hint="default"/>
      </w:rPr>
    </w:lvl>
    <w:lvl w:ilvl="2">
      <w:start w:val="1"/>
      <w:numFmt w:val="decimal"/>
      <w:pStyle w:val="heading3normal"/>
      <w:suff w:val="space"/>
      <w:lvlText w:val="%1.%2.%3."/>
      <w:lvlJc w:val="left"/>
      <w:rPr>
        <w:rFonts w:hint="default"/>
      </w:rPr>
    </w:lvl>
    <w:lvl w:ilvl="3">
      <w:start w:val="1"/>
      <w:numFmt w:val="decimal"/>
      <w:suff w:val="space"/>
      <w:lvlText w:val="%1.%2.%3.%4."/>
      <w:lvlJc w:val="left"/>
      <w:rPr>
        <w:rFonts w:hint="default"/>
      </w:rPr>
    </w:lvl>
    <w:lvl w:ilvl="4">
      <w:start w:val="1"/>
      <w:numFmt w:val="decimal"/>
      <w:suff w:val="space"/>
      <w:lvlText w:val="%1.%2.%3.%4.%5."/>
      <w:lvlJc w:val="left"/>
      <w:rPr>
        <w:rFonts w:hint="default"/>
      </w:rPr>
    </w:lvl>
    <w:lvl w:ilvl="5">
      <w:start w:val="1"/>
      <w:numFmt w:val="decimal"/>
      <w:suff w:val="space"/>
      <w:lvlText w:val="%1.%2.%3.%4.%5.%6."/>
      <w:lvlJc w:val="left"/>
      <w:rPr>
        <w:rFonts w:hint="default"/>
      </w:rPr>
    </w:lvl>
    <w:lvl w:ilvl="6">
      <w:start w:val="1"/>
      <w:numFmt w:val="decimal"/>
      <w:suff w:val="space"/>
      <w:lvlText w:val="%1.%2.%3.%4.%5.%6.%7."/>
      <w:lvlJc w:val="left"/>
      <w:rPr>
        <w:rFonts w:hint="default"/>
      </w:rPr>
    </w:lvl>
    <w:lvl w:ilvl="7">
      <w:start w:val="1"/>
      <w:numFmt w:val="decimal"/>
      <w:suff w:val="space"/>
      <w:lvlText w:val="%1.%2.%3.%4.%5.%6.%7.%8."/>
      <w:lvlJc w:val="left"/>
      <w:rPr>
        <w:rFonts w:hint="default"/>
      </w:rPr>
    </w:lvl>
    <w:lvl w:ilvl="8">
      <w:start w:val="1"/>
      <w:numFmt w:val="decimal"/>
      <w:suff w:val="space"/>
      <w:lvlText w:val="%1.%2.%3.%4.%5.%6.%7.%8.%9."/>
      <w:lvlJc w:val="left"/>
      <w:rPr>
        <w:rFonts w:hint="default"/>
      </w:rPr>
    </w:lvl>
  </w:abstractNum>
  <w:abstractNum w:abstractNumId="13" w15:restartNumberingAfterBreak="0">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14" w15:restartNumberingAfterBreak="0">
    <w:nsid w:val="50CF48DC"/>
    <w:multiLevelType w:val="multilevel"/>
    <w:tmpl w:val="91ACDCF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sz w:val="24"/>
        <w:szCs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A95461"/>
    <w:multiLevelType w:val="hybridMultilevel"/>
    <w:tmpl w:val="6D0273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475528C"/>
    <w:multiLevelType w:val="hybridMultilevel"/>
    <w:tmpl w:val="C4C430F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64AC5E8D"/>
    <w:multiLevelType w:val="hybridMultilevel"/>
    <w:tmpl w:val="32566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0182623"/>
    <w:multiLevelType w:val="hybridMultilevel"/>
    <w:tmpl w:val="B08EBBF0"/>
    <w:lvl w:ilvl="0" w:tplc="04190001">
      <w:start w:val="1"/>
      <w:numFmt w:val="bullet"/>
      <w:lvlText w:val=""/>
      <w:lvlJc w:val="left"/>
      <w:pPr>
        <w:ind w:left="1202" w:hanging="360"/>
      </w:pPr>
      <w:rPr>
        <w:rFonts w:ascii="Symbol" w:hAnsi="Symbol" w:hint="default"/>
      </w:rPr>
    </w:lvl>
    <w:lvl w:ilvl="1" w:tplc="04190003" w:tentative="1">
      <w:start w:val="1"/>
      <w:numFmt w:val="bullet"/>
      <w:lvlText w:val="o"/>
      <w:lvlJc w:val="left"/>
      <w:pPr>
        <w:ind w:left="1922" w:hanging="360"/>
      </w:pPr>
      <w:rPr>
        <w:rFonts w:ascii="Courier New" w:hAnsi="Courier New" w:cs="Courier New" w:hint="default"/>
      </w:rPr>
    </w:lvl>
    <w:lvl w:ilvl="2" w:tplc="04190005" w:tentative="1">
      <w:start w:val="1"/>
      <w:numFmt w:val="bullet"/>
      <w:lvlText w:val=""/>
      <w:lvlJc w:val="left"/>
      <w:pPr>
        <w:ind w:left="2642" w:hanging="360"/>
      </w:pPr>
      <w:rPr>
        <w:rFonts w:ascii="Wingdings" w:hAnsi="Wingdings" w:hint="default"/>
      </w:rPr>
    </w:lvl>
    <w:lvl w:ilvl="3" w:tplc="04190001" w:tentative="1">
      <w:start w:val="1"/>
      <w:numFmt w:val="bullet"/>
      <w:lvlText w:val=""/>
      <w:lvlJc w:val="left"/>
      <w:pPr>
        <w:ind w:left="3362" w:hanging="360"/>
      </w:pPr>
      <w:rPr>
        <w:rFonts w:ascii="Symbol" w:hAnsi="Symbol" w:hint="default"/>
      </w:rPr>
    </w:lvl>
    <w:lvl w:ilvl="4" w:tplc="04190003" w:tentative="1">
      <w:start w:val="1"/>
      <w:numFmt w:val="bullet"/>
      <w:lvlText w:val="o"/>
      <w:lvlJc w:val="left"/>
      <w:pPr>
        <w:ind w:left="4082" w:hanging="360"/>
      </w:pPr>
      <w:rPr>
        <w:rFonts w:ascii="Courier New" w:hAnsi="Courier New" w:cs="Courier New" w:hint="default"/>
      </w:rPr>
    </w:lvl>
    <w:lvl w:ilvl="5" w:tplc="04190005" w:tentative="1">
      <w:start w:val="1"/>
      <w:numFmt w:val="bullet"/>
      <w:lvlText w:val=""/>
      <w:lvlJc w:val="left"/>
      <w:pPr>
        <w:ind w:left="4802" w:hanging="360"/>
      </w:pPr>
      <w:rPr>
        <w:rFonts w:ascii="Wingdings" w:hAnsi="Wingdings" w:hint="default"/>
      </w:rPr>
    </w:lvl>
    <w:lvl w:ilvl="6" w:tplc="04190001" w:tentative="1">
      <w:start w:val="1"/>
      <w:numFmt w:val="bullet"/>
      <w:lvlText w:val=""/>
      <w:lvlJc w:val="left"/>
      <w:pPr>
        <w:ind w:left="5522" w:hanging="360"/>
      </w:pPr>
      <w:rPr>
        <w:rFonts w:ascii="Symbol" w:hAnsi="Symbol" w:hint="default"/>
      </w:rPr>
    </w:lvl>
    <w:lvl w:ilvl="7" w:tplc="04190003" w:tentative="1">
      <w:start w:val="1"/>
      <w:numFmt w:val="bullet"/>
      <w:lvlText w:val="o"/>
      <w:lvlJc w:val="left"/>
      <w:pPr>
        <w:ind w:left="6242" w:hanging="360"/>
      </w:pPr>
      <w:rPr>
        <w:rFonts w:ascii="Courier New" w:hAnsi="Courier New" w:cs="Courier New" w:hint="default"/>
      </w:rPr>
    </w:lvl>
    <w:lvl w:ilvl="8" w:tplc="04190005" w:tentative="1">
      <w:start w:val="1"/>
      <w:numFmt w:val="bullet"/>
      <w:lvlText w:val=""/>
      <w:lvlJc w:val="left"/>
      <w:pPr>
        <w:ind w:left="6962" w:hanging="360"/>
      </w:pPr>
      <w:rPr>
        <w:rFonts w:ascii="Wingdings" w:hAnsi="Wingdings" w:hint="default"/>
      </w:rPr>
    </w:lvl>
  </w:abstractNum>
  <w:abstractNum w:abstractNumId="19" w15:restartNumberingAfterBreak="0">
    <w:nsid w:val="70EE3B58"/>
    <w:multiLevelType w:val="hybridMultilevel"/>
    <w:tmpl w:val="CB368262"/>
    <w:lvl w:ilvl="0" w:tplc="04190001">
      <w:start w:val="1"/>
      <w:numFmt w:val="bullet"/>
      <w:lvlText w:val=""/>
      <w:lvlJc w:val="left"/>
      <w:pPr>
        <w:ind w:left="1202" w:hanging="360"/>
      </w:pPr>
      <w:rPr>
        <w:rFonts w:ascii="Symbol" w:hAnsi="Symbol" w:hint="default"/>
      </w:rPr>
    </w:lvl>
    <w:lvl w:ilvl="1" w:tplc="04190003" w:tentative="1">
      <w:start w:val="1"/>
      <w:numFmt w:val="bullet"/>
      <w:lvlText w:val="o"/>
      <w:lvlJc w:val="left"/>
      <w:pPr>
        <w:ind w:left="1922" w:hanging="360"/>
      </w:pPr>
      <w:rPr>
        <w:rFonts w:ascii="Courier New" w:hAnsi="Courier New" w:cs="Courier New" w:hint="default"/>
      </w:rPr>
    </w:lvl>
    <w:lvl w:ilvl="2" w:tplc="04190005" w:tentative="1">
      <w:start w:val="1"/>
      <w:numFmt w:val="bullet"/>
      <w:lvlText w:val=""/>
      <w:lvlJc w:val="left"/>
      <w:pPr>
        <w:ind w:left="2642" w:hanging="360"/>
      </w:pPr>
      <w:rPr>
        <w:rFonts w:ascii="Wingdings" w:hAnsi="Wingdings" w:hint="default"/>
      </w:rPr>
    </w:lvl>
    <w:lvl w:ilvl="3" w:tplc="04190001" w:tentative="1">
      <w:start w:val="1"/>
      <w:numFmt w:val="bullet"/>
      <w:lvlText w:val=""/>
      <w:lvlJc w:val="left"/>
      <w:pPr>
        <w:ind w:left="3362" w:hanging="360"/>
      </w:pPr>
      <w:rPr>
        <w:rFonts w:ascii="Symbol" w:hAnsi="Symbol" w:hint="default"/>
      </w:rPr>
    </w:lvl>
    <w:lvl w:ilvl="4" w:tplc="04190003" w:tentative="1">
      <w:start w:val="1"/>
      <w:numFmt w:val="bullet"/>
      <w:lvlText w:val="o"/>
      <w:lvlJc w:val="left"/>
      <w:pPr>
        <w:ind w:left="4082" w:hanging="360"/>
      </w:pPr>
      <w:rPr>
        <w:rFonts w:ascii="Courier New" w:hAnsi="Courier New" w:cs="Courier New" w:hint="default"/>
      </w:rPr>
    </w:lvl>
    <w:lvl w:ilvl="5" w:tplc="04190005" w:tentative="1">
      <w:start w:val="1"/>
      <w:numFmt w:val="bullet"/>
      <w:lvlText w:val=""/>
      <w:lvlJc w:val="left"/>
      <w:pPr>
        <w:ind w:left="4802" w:hanging="360"/>
      </w:pPr>
      <w:rPr>
        <w:rFonts w:ascii="Wingdings" w:hAnsi="Wingdings" w:hint="default"/>
      </w:rPr>
    </w:lvl>
    <w:lvl w:ilvl="6" w:tplc="04190001" w:tentative="1">
      <w:start w:val="1"/>
      <w:numFmt w:val="bullet"/>
      <w:lvlText w:val=""/>
      <w:lvlJc w:val="left"/>
      <w:pPr>
        <w:ind w:left="5522" w:hanging="360"/>
      </w:pPr>
      <w:rPr>
        <w:rFonts w:ascii="Symbol" w:hAnsi="Symbol" w:hint="default"/>
      </w:rPr>
    </w:lvl>
    <w:lvl w:ilvl="7" w:tplc="04190003" w:tentative="1">
      <w:start w:val="1"/>
      <w:numFmt w:val="bullet"/>
      <w:lvlText w:val="o"/>
      <w:lvlJc w:val="left"/>
      <w:pPr>
        <w:ind w:left="6242" w:hanging="360"/>
      </w:pPr>
      <w:rPr>
        <w:rFonts w:ascii="Courier New" w:hAnsi="Courier New" w:cs="Courier New" w:hint="default"/>
      </w:rPr>
    </w:lvl>
    <w:lvl w:ilvl="8" w:tplc="04190005" w:tentative="1">
      <w:start w:val="1"/>
      <w:numFmt w:val="bullet"/>
      <w:lvlText w:val=""/>
      <w:lvlJc w:val="left"/>
      <w:pPr>
        <w:ind w:left="6962" w:hanging="360"/>
      </w:pPr>
      <w:rPr>
        <w:rFonts w:ascii="Wingdings" w:hAnsi="Wingdings" w:hint="default"/>
      </w:rPr>
    </w:lvl>
  </w:abstractNum>
  <w:abstractNum w:abstractNumId="20" w15:restartNumberingAfterBreak="0">
    <w:nsid w:val="76B2536F"/>
    <w:multiLevelType w:val="hybridMultilevel"/>
    <w:tmpl w:val="1D3600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A2A7D63"/>
    <w:multiLevelType w:val="hybridMultilevel"/>
    <w:tmpl w:val="3C92F96A"/>
    <w:lvl w:ilvl="0" w:tplc="04190001">
      <w:start w:val="1"/>
      <w:numFmt w:val="bullet"/>
      <w:lvlText w:val=""/>
      <w:lvlJc w:val="left"/>
      <w:pPr>
        <w:ind w:left="1202" w:hanging="360"/>
      </w:pPr>
      <w:rPr>
        <w:rFonts w:ascii="Symbol" w:hAnsi="Symbol" w:hint="default"/>
      </w:rPr>
    </w:lvl>
    <w:lvl w:ilvl="1" w:tplc="04190003" w:tentative="1">
      <w:start w:val="1"/>
      <w:numFmt w:val="bullet"/>
      <w:lvlText w:val="o"/>
      <w:lvlJc w:val="left"/>
      <w:pPr>
        <w:ind w:left="1922" w:hanging="360"/>
      </w:pPr>
      <w:rPr>
        <w:rFonts w:ascii="Courier New" w:hAnsi="Courier New" w:cs="Courier New" w:hint="default"/>
      </w:rPr>
    </w:lvl>
    <w:lvl w:ilvl="2" w:tplc="04190005" w:tentative="1">
      <w:start w:val="1"/>
      <w:numFmt w:val="bullet"/>
      <w:lvlText w:val=""/>
      <w:lvlJc w:val="left"/>
      <w:pPr>
        <w:ind w:left="2642" w:hanging="360"/>
      </w:pPr>
      <w:rPr>
        <w:rFonts w:ascii="Wingdings" w:hAnsi="Wingdings" w:hint="default"/>
      </w:rPr>
    </w:lvl>
    <w:lvl w:ilvl="3" w:tplc="04190001" w:tentative="1">
      <w:start w:val="1"/>
      <w:numFmt w:val="bullet"/>
      <w:lvlText w:val=""/>
      <w:lvlJc w:val="left"/>
      <w:pPr>
        <w:ind w:left="3362" w:hanging="360"/>
      </w:pPr>
      <w:rPr>
        <w:rFonts w:ascii="Symbol" w:hAnsi="Symbol" w:hint="default"/>
      </w:rPr>
    </w:lvl>
    <w:lvl w:ilvl="4" w:tplc="04190003" w:tentative="1">
      <w:start w:val="1"/>
      <w:numFmt w:val="bullet"/>
      <w:lvlText w:val="o"/>
      <w:lvlJc w:val="left"/>
      <w:pPr>
        <w:ind w:left="4082" w:hanging="360"/>
      </w:pPr>
      <w:rPr>
        <w:rFonts w:ascii="Courier New" w:hAnsi="Courier New" w:cs="Courier New" w:hint="default"/>
      </w:rPr>
    </w:lvl>
    <w:lvl w:ilvl="5" w:tplc="04190005" w:tentative="1">
      <w:start w:val="1"/>
      <w:numFmt w:val="bullet"/>
      <w:lvlText w:val=""/>
      <w:lvlJc w:val="left"/>
      <w:pPr>
        <w:ind w:left="4802" w:hanging="360"/>
      </w:pPr>
      <w:rPr>
        <w:rFonts w:ascii="Wingdings" w:hAnsi="Wingdings" w:hint="default"/>
      </w:rPr>
    </w:lvl>
    <w:lvl w:ilvl="6" w:tplc="04190001" w:tentative="1">
      <w:start w:val="1"/>
      <w:numFmt w:val="bullet"/>
      <w:lvlText w:val=""/>
      <w:lvlJc w:val="left"/>
      <w:pPr>
        <w:ind w:left="5522" w:hanging="360"/>
      </w:pPr>
      <w:rPr>
        <w:rFonts w:ascii="Symbol" w:hAnsi="Symbol" w:hint="default"/>
      </w:rPr>
    </w:lvl>
    <w:lvl w:ilvl="7" w:tplc="04190003" w:tentative="1">
      <w:start w:val="1"/>
      <w:numFmt w:val="bullet"/>
      <w:lvlText w:val="o"/>
      <w:lvlJc w:val="left"/>
      <w:pPr>
        <w:ind w:left="6242" w:hanging="360"/>
      </w:pPr>
      <w:rPr>
        <w:rFonts w:ascii="Courier New" w:hAnsi="Courier New" w:cs="Courier New" w:hint="default"/>
      </w:rPr>
    </w:lvl>
    <w:lvl w:ilvl="8" w:tplc="04190005" w:tentative="1">
      <w:start w:val="1"/>
      <w:numFmt w:val="bullet"/>
      <w:lvlText w:val=""/>
      <w:lvlJc w:val="left"/>
      <w:pPr>
        <w:ind w:left="6962" w:hanging="360"/>
      </w:pPr>
      <w:rPr>
        <w:rFonts w:ascii="Wingdings" w:hAnsi="Wingdings" w:hint="default"/>
      </w:rPr>
    </w:lvl>
  </w:abstractNum>
  <w:abstractNum w:abstractNumId="22" w15:restartNumberingAfterBreak="0">
    <w:nsid w:val="7FA355B5"/>
    <w:multiLevelType w:val="hybridMultilevel"/>
    <w:tmpl w:val="372ABA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3"/>
  </w:num>
  <w:num w:numId="2">
    <w:abstractNumId w:val="12"/>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num>
  <w:num w:numId="5">
    <w:abstractNumId w:val="4"/>
  </w:num>
  <w:num w:numId="6">
    <w:abstractNumId w:val="14"/>
  </w:num>
  <w:num w:numId="7">
    <w:abstractNumId w:val="6"/>
  </w:num>
  <w:num w:numId="8">
    <w:abstractNumId w:val="2"/>
  </w:num>
  <w:num w:numId="9">
    <w:abstractNumId w:val="20"/>
  </w:num>
  <w:num w:numId="10">
    <w:abstractNumId w:val="11"/>
  </w:num>
  <w:num w:numId="11">
    <w:abstractNumId w:val="17"/>
  </w:num>
  <w:num w:numId="12">
    <w:abstractNumId w:val="15"/>
  </w:num>
  <w:num w:numId="13">
    <w:abstractNumId w:val="18"/>
  </w:num>
  <w:num w:numId="14">
    <w:abstractNumId w:val="5"/>
  </w:num>
  <w:num w:numId="15">
    <w:abstractNumId w:val="0"/>
  </w:num>
  <w:num w:numId="16">
    <w:abstractNumId w:val="10"/>
  </w:num>
  <w:num w:numId="17">
    <w:abstractNumId w:val="16"/>
  </w:num>
  <w:num w:numId="18">
    <w:abstractNumId w:val="3"/>
  </w:num>
  <w:num w:numId="19">
    <w:abstractNumId w:val="21"/>
  </w:num>
  <w:num w:numId="20">
    <w:abstractNumId w:val="7"/>
  </w:num>
  <w:num w:numId="21">
    <w:abstractNumId w:val="8"/>
  </w:num>
  <w:num w:numId="22">
    <w:abstractNumId w:val="22"/>
  </w:num>
  <w:num w:numId="23">
    <w:abstractNumId w:val="19"/>
  </w:num>
  <w:num w:numId="24">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SortMethod w:val="0000"/>
  <w:defaultTabStop w:val="720"/>
  <w:drawingGridHorizontalSpacing w:val="110"/>
  <w:displayHorizont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2E8"/>
    <w:rsid w:val="00010005"/>
    <w:rsid w:val="00035220"/>
    <w:rsid w:val="00036DBC"/>
    <w:rsid w:val="00061356"/>
    <w:rsid w:val="00100175"/>
    <w:rsid w:val="0010207C"/>
    <w:rsid w:val="00144FB7"/>
    <w:rsid w:val="00161806"/>
    <w:rsid w:val="00165791"/>
    <w:rsid w:val="001772BE"/>
    <w:rsid w:val="00183779"/>
    <w:rsid w:val="00184E83"/>
    <w:rsid w:val="001A1A93"/>
    <w:rsid w:val="001B1E98"/>
    <w:rsid w:val="001C67E8"/>
    <w:rsid w:val="001F0E0E"/>
    <w:rsid w:val="00262504"/>
    <w:rsid w:val="002E7E4A"/>
    <w:rsid w:val="00306280"/>
    <w:rsid w:val="00313FC0"/>
    <w:rsid w:val="00362C21"/>
    <w:rsid w:val="003642C5"/>
    <w:rsid w:val="0038585B"/>
    <w:rsid w:val="003A5CFA"/>
    <w:rsid w:val="003B73BE"/>
    <w:rsid w:val="003F57D2"/>
    <w:rsid w:val="00411D46"/>
    <w:rsid w:val="0043362C"/>
    <w:rsid w:val="00441CD7"/>
    <w:rsid w:val="00446F49"/>
    <w:rsid w:val="004A4855"/>
    <w:rsid w:val="004A663B"/>
    <w:rsid w:val="004B1269"/>
    <w:rsid w:val="004B1AC4"/>
    <w:rsid w:val="004B77A5"/>
    <w:rsid w:val="0051794B"/>
    <w:rsid w:val="005229DE"/>
    <w:rsid w:val="00556EC4"/>
    <w:rsid w:val="005A7A28"/>
    <w:rsid w:val="005B0322"/>
    <w:rsid w:val="005D42DC"/>
    <w:rsid w:val="005F44C8"/>
    <w:rsid w:val="006022E8"/>
    <w:rsid w:val="0063649A"/>
    <w:rsid w:val="00650142"/>
    <w:rsid w:val="00656ABD"/>
    <w:rsid w:val="00661135"/>
    <w:rsid w:val="0068126C"/>
    <w:rsid w:val="006A361A"/>
    <w:rsid w:val="006D6DD1"/>
    <w:rsid w:val="006F2946"/>
    <w:rsid w:val="00705AE7"/>
    <w:rsid w:val="00723BF8"/>
    <w:rsid w:val="007336C8"/>
    <w:rsid w:val="00761873"/>
    <w:rsid w:val="007A5650"/>
    <w:rsid w:val="007C133F"/>
    <w:rsid w:val="008208A8"/>
    <w:rsid w:val="008352E7"/>
    <w:rsid w:val="0084352B"/>
    <w:rsid w:val="00844402"/>
    <w:rsid w:val="008454B7"/>
    <w:rsid w:val="00846F30"/>
    <w:rsid w:val="008828CA"/>
    <w:rsid w:val="008E5EF3"/>
    <w:rsid w:val="009222DD"/>
    <w:rsid w:val="00927975"/>
    <w:rsid w:val="00936F4F"/>
    <w:rsid w:val="009622A8"/>
    <w:rsid w:val="0099663E"/>
    <w:rsid w:val="009D20B3"/>
    <w:rsid w:val="009E1E2E"/>
    <w:rsid w:val="009F39A7"/>
    <w:rsid w:val="009F7D6E"/>
    <w:rsid w:val="00A23731"/>
    <w:rsid w:val="00A25AA3"/>
    <w:rsid w:val="00A35109"/>
    <w:rsid w:val="00A431AC"/>
    <w:rsid w:val="00A8018E"/>
    <w:rsid w:val="00A928B9"/>
    <w:rsid w:val="00A94787"/>
    <w:rsid w:val="00AD0752"/>
    <w:rsid w:val="00AD3F47"/>
    <w:rsid w:val="00B00FBB"/>
    <w:rsid w:val="00B46647"/>
    <w:rsid w:val="00B73B15"/>
    <w:rsid w:val="00B8382E"/>
    <w:rsid w:val="00B940D9"/>
    <w:rsid w:val="00B96B75"/>
    <w:rsid w:val="00BB4E04"/>
    <w:rsid w:val="00BC3635"/>
    <w:rsid w:val="00BE5649"/>
    <w:rsid w:val="00BF1521"/>
    <w:rsid w:val="00C15B04"/>
    <w:rsid w:val="00C21377"/>
    <w:rsid w:val="00C9613B"/>
    <w:rsid w:val="00CA1E80"/>
    <w:rsid w:val="00CC1E3D"/>
    <w:rsid w:val="00CF3F41"/>
    <w:rsid w:val="00D01916"/>
    <w:rsid w:val="00D16B18"/>
    <w:rsid w:val="00D53C19"/>
    <w:rsid w:val="00D579DC"/>
    <w:rsid w:val="00D661F4"/>
    <w:rsid w:val="00D86D7E"/>
    <w:rsid w:val="00DA05D2"/>
    <w:rsid w:val="00DA1C2B"/>
    <w:rsid w:val="00DB4706"/>
    <w:rsid w:val="00DB5B8B"/>
    <w:rsid w:val="00DE2098"/>
    <w:rsid w:val="00E01F38"/>
    <w:rsid w:val="00EA7010"/>
    <w:rsid w:val="00EC74DA"/>
    <w:rsid w:val="00EF52B7"/>
    <w:rsid w:val="00F36D8B"/>
    <w:rsid w:val="00FB67A1"/>
    <w:rsid w:val="00FD588D"/>
    <w:rsid w:val="00FE2F91"/>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3BB8CC"/>
  <w15:docId w15:val="{76D8B9D4-357A-4A30-9227-C8D62A76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305C"/>
    <w:pPr>
      <w:spacing w:before="120" w:after="120" w:line="276" w:lineRule="auto"/>
      <w:ind w:firstLine="482"/>
      <w:jc w:val="both"/>
    </w:pPr>
    <w:rPr>
      <w:sz w:val="22"/>
      <w:szCs w:val="22"/>
    </w:rPr>
  </w:style>
  <w:style w:type="paragraph" w:styleId="1">
    <w:name w:val="heading 1"/>
    <w:basedOn w:val="a"/>
    <w:next w:val="a"/>
    <w:uiPriority w:val="9"/>
    <w:qFormat/>
    <w:rsid w:val="00B32490"/>
    <w:pPr>
      <w:keepNext/>
      <w:keepLines/>
      <w:numPr>
        <w:numId w:val="1"/>
      </w:numPr>
      <w:spacing w:before="240"/>
      <w:ind w:firstLine="0"/>
      <w:jc w:val="center"/>
      <w:outlineLvl w:val="0"/>
    </w:pPr>
    <w:rPr>
      <w:b/>
      <w:bCs/>
      <w:sz w:val="24"/>
      <w:szCs w:val="28"/>
    </w:rPr>
  </w:style>
  <w:style w:type="paragraph" w:styleId="2">
    <w:name w:val="heading 2"/>
    <w:basedOn w:val="a"/>
    <w:next w:val="a"/>
    <w:uiPriority w:val="9"/>
    <w:qFormat/>
    <w:rsid w:val="00FB784E"/>
    <w:pPr>
      <w:numPr>
        <w:ilvl w:val="1"/>
        <w:numId w:val="1"/>
      </w:numPr>
      <w:outlineLvl w:val="1"/>
    </w:pPr>
    <w:rPr>
      <w:bCs/>
      <w:szCs w:val="26"/>
    </w:rPr>
  </w:style>
  <w:style w:type="paragraph" w:styleId="3">
    <w:name w:val="heading 3"/>
    <w:basedOn w:val="a"/>
    <w:next w:val="a"/>
    <w:uiPriority w:val="9"/>
    <w:qFormat/>
    <w:rsid w:val="002C64AF"/>
    <w:pPr>
      <w:numPr>
        <w:ilvl w:val="2"/>
        <w:numId w:val="1"/>
      </w:numPr>
      <w:outlineLvl w:val="2"/>
    </w:pPr>
    <w:rPr>
      <w:bCs/>
    </w:rPr>
  </w:style>
  <w:style w:type="paragraph" w:styleId="4">
    <w:name w:val="heading 4"/>
    <w:basedOn w:val="a"/>
    <w:next w:val="a"/>
    <w:uiPriority w:val="9"/>
    <w:qFormat/>
    <w:rsid w:val="002C64AF"/>
    <w:pPr>
      <w:numPr>
        <w:ilvl w:val="3"/>
        <w:numId w:val="1"/>
      </w:numPr>
      <w:outlineLvl w:val="3"/>
    </w:pPr>
    <w:rPr>
      <w:bCs/>
      <w:iCs/>
    </w:rPr>
  </w:style>
  <w:style w:type="paragraph" w:styleId="5">
    <w:name w:val="heading 5"/>
    <w:basedOn w:val="a"/>
    <w:next w:val="a"/>
    <w:uiPriority w:val="9"/>
    <w:qFormat/>
    <w:rsid w:val="002C64AF"/>
    <w:pPr>
      <w:keepNext/>
      <w:keepLines/>
      <w:numPr>
        <w:ilvl w:val="4"/>
        <w:numId w:val="1"/>
      </w:numPr>
      <w:spacing w:before="200" w:after="0"/>
      <w:outlineLvl w:val="4"/>
    </w:pPr>
  </w:style>
  <w:style w:type="paragraph" w:styleId="6">
    <w:name w:val="heading 6"/>
    <w:basedOn w:val="a"/>
    <w:next w:val="a"/>
    <w:uiPriority w:val="9"/>
    <w:qFormat/>
    <w:rsid w:val="0098229F"/>
    <w:pPr>
      <w:keepNext/>
      <w:keepLines/>
      <w:numPr>
        <w:ilvl w:val="5"/>
        <w:numId w:val="1"/>
      </w:numPr>
      <w:spacing w:before="200" w:after="0"/>
      <w:outlineLvl w:val="5"/>
    </w:pPr>
    <w:rPr>
      <w:i/>
      <w:iCs/>
      <w:color w:val="243F60"/>
    </w:rPr>
  </w:style>
  <w:style w:type="paragraph" w:styleId="7">
    <w:name w:val="heading 7"/>
    <w:basedOn w:val="a"/>
    <w:next w:val="a"/>
    <w:uiPriority w:val="9"/>
    <w:qFormat/>
    <w:rsid w:val="0098229F"/>
    <w:pPr>
      <w:keepNext/>
      <w:keepLines/>
      <w:numPr>
        <w:ilvl w:val="6"/>
        <w:numId w:val="1"/>
      </w:numPr>
      <w:spacing w:before="200" w:after="0"/>
      <w:outlineLvl w:val="6"/>
    </w:pPr>
    <w:rPr>
      <w:i/>
      <w:iCs/>
      <w:color w:val="404040"/>
    </w:rPr>
  </w:style>
  <w:style w:type="paragraph" w:styleId="8">
    <w:name w:val="heading 8"/>
    <w:basedOn w:val="a"/>
    <w:next w:val="a"/>
    <w:uiPriority w:val="9"/>
    <w:qFormat/>
    <w:rsid w:val="0098229F"/>
    <w:pPr>
      <w:keepNext/>
      <w:keepLines/>
      <w:numPr>
        <w:ilvl w:val="7"/>
        <w:numId w:val="1"/>
      </w:numPr>
      <w:spacing w:before="200" w:after="0"/>
      <w:outlineLvl w:val="7"/>
    </w:pPr>
    <w:rPr>
      <w:color w:val="4F81BD"/>
      <w:szCs w:val="20"/>
    </w:rPr>
  </w:style>
  <w:style w:type="paragraph" w:styleId="9">
    <w:name w:val="heading 9"/>
    <w:basedOn w:val="a"/>
    <w:next w:val="a"/>
    <w:uiPriority w:val="9"/>
    <w:qFormat/>
    <w:rsid w:val="0098229F"/>
    <w:pPr>
      <w:keepNext/>
      <w:keepLines/>
      <w:numPr>
        <w:ilvl w:val="8"/>
        <w:numId w:val="1"/>
      </w:numPr>
      <w:spacing w:before="200" w:after="0"/>
      <w:outlineLvl w:val="8"/>
    </w:pPr>
    <w:rPr>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heading1normalunnumbered"/>
    <w:uiPriority w:val="9"/>
    <w:rsid w:val="00B32490"/>
    <w:rPr>
      <w:sz w:val="22"/>
      <w:szCs w:val="22"/>
    </w:rPr>
  </w:style>
  <w:style w:type="paragraph" w:customStyle="1" w:styleId="heading1normalunnumbered">
    <w:name w:val="heading 1 normal unnumbered"/>
    <w:aliases w:val="Заголовок 1 Обычный Ненумерованный"/>
    <w:basedOn w:val="a"/>
    <w:next w:val="a"/>
    <w:link w:val="10"/>
    <w:uiPriority w:val="9"/>
    <w:qFormat/>
    <w:rsid w:val="00B32490"/>
    <w:pPr>
      <w:outlineLvl w:val="0"/>
    </w:pPr>
  </w:style>
  <w:style w:type="character" w:customStyle="1" w:styleId="20">
    <w:name w:val="Заголовок 2 Знак"/>
    <w:basedOn w:val="a0"/>
    <w:link w:val="heading2normal"/>
    <w:uiPriority w:val="9"/>
    <w:rsid w:val="00FB784E"/>
    <w:rPr>
      <w:sz w:val="22"/>
      <w:szCs w:val="22"/>
    </w:rPr>
  </w:style>
  <w:style w:type="paragraph" w:customStyle="1" w:styleId="heading2normal">
    <w:name w:val="heading 2 normal"/>
    <w:aliases w:val="Заголовок 2 Обычный"/>
    <w:basedOn w:val="a"/>
    <w:next w:val="a"/>
    <w:link w:val="20"/>
    <w:uiPriority w:val="9"/>
    <w:qFormat/>
    <w:rsid w:val="00B32490"/>
    <w:pPr>
      <w:outlineLvl w:val="1"/>
    </w:pPr>
  </w:style>
  <w:style w:type="character" w:customStyle="1" w:styleId="30">
    <w:name w:val="Заголовок 3 Знак"/>
    <w:basedOn w:val="a0"/>
    <w:link w:val="heading3normal"/>
    <w:uiPriority w:val="9"/>
    <w:rsid w:val="002C64AF"/>
    <w:rPr>
      <w:sz w:val="22"/>
      <w:szCs w:val="22"/>
    </w:rPr>
  </w:style>
  <w:style w:type="paragraph" w:customStyle="1" w:styleId="heading3normal">
    <w:name w:val="heading 3 normal"/>
    <w:aliases w:val="Заголовок 3 Обычный"/>
    <w:basedOn w:val="a"/>
    <w:next w:val="a"/>
    <w:link w:val="30"/>
    <w:uiPriority w:val="9"/>
    <w:qFormat/>
    <w:rsid w:val="00B32490"/>
    <w:pPr>
      <w:numPr>
        <w:ilvl w:val="2"/>
        <w:numId w:val="2"/>
      </w:numPr>
      <w:outlineLvl w:val="2"/>
    </w:pPr>
  </w:style>
  <w:style w:type="character" w:customStyle="1" w:styleId="40">
    <w:name w:val="Заголовок 4 Знак"/>
    <w:basedOn w:val="a0"/>
    <w:link w:val="heading4normal"/>
    <w:uiPriority w:val="9"/>
    <w:rsid w:val="002C64AF"/>
    <w:rPr>
      <w:sz w:val="22"/>
      <w:szCs w:val="22"/>
    </w:rPr>
  </w:style>
  <w:style w:type="paragraph" w:customStyle="1" w:styleId="heading4normal">
    <w:name w:val="heading 4 normal"/>
    <w:aliases w:val="Заголовок 4 Обычный"/>
    <w:basedOn w:val="a"/>
    <w:next w:val="a"/>
    <w:link w:val="40"/>
    <w:uiPriority w:val="9"/>
    <w:qFormat/>
    <w:rsid w:val="00B32490"/>
    <w:pPr>
      <w:outlineLvl w:val="3"/>
    </w:pPr>
  </w:style>
  <w:style w:type="character" w:customStyle="1" w:styleId="50">
    <w:name w:val="Заголовок 5 Знак"/>
    <w:basedOn w:val="a0"/>
    <w:link w:val="heading5normal"/>
    <w:uiPriority w:val="9"/>
    <w:rsid w:val="002C64AF"/>
    <w:rPr>
      <w:sz w:val="22"/>
      <w:szCs w:val="22"/>
    </w:rPr>
  </w:style>
  <w:style w:type="paragraph" w:customStyle="1" w:styleId="heading5normal">
    <w:name w:val="heading 5 normal"/>
    <w:aliases w:val="Заголовок 5 Обычный"/>
    <w:basedOn w:val="a"/>
    <w:next w:val="a"/>
    <w:link w:val="50"/>
    <w:uiPriority w:val="9"/>
    <w:qFormat/>
    <w:rsid w:val="00B32490"/>
    <w:pPr>
      <w:outlineLvl w:val="4"/>
    </w:pPr>
  </w:style>
  <w:style w:type="character" w:customStyle="1" w:styleId="60">
    <w:name w:val="Заголовок 6 Знак"/>
    <w:basedOn w:val="a0"/>
    <w:link w:val="heading6normal"/>
    <w:uiPriority w:val="9"/>
    <w:rsid w:val="0098229F"/>
    <w:rPr>
      <w:sz w:val="22"/>
      <w:szCs w:val="22"/>
    </w:rPr>
  </w:style>
  <w:style w:type="paragraph" w:customStyle="1" w:styleId="heading6normal">
    <w:name w:val="heading 6 normal"/>
    <w:aliases w:val="Заголовок 6 Обычный"/>
    <w:basedOn w:val="a"/>
    <w:next w:val="a"/>
    <w:link w:val="60"/>
    <w:uiPriority w:val="9"/>
    <w:qFormat/>
    <w:rsid w:val="00B32490"/>
    <w:pPr>
      <w:outlineLvl w:val="5"/>
    </w:pPr>
  </w:style>
  <w:style w:type="character" w:customStyle="1" w:styleId="70">
    <w:name w:val="Заголовок 7 Знак"/>
    <w:basedOn w:val="a0"/>
    <w:link w:val="heading7normal"/>
    <w:uiPriority w:val="9"/>
    <w:rsid w:val="0098229F"/>
    <w:rPr>
      <w:sz w:val="22"/>
      <w:szCs w:val="22"/>
    </w:rPr>
  </w:style>
  <w:style w:type="paragraph" w:customStyle="1" w:styleId="heading7normal">
    <w:name w:val="heading 7 normal"/>
    <w:aliases w:val="Заголовок 7 Обычный"/>
    <w:basedOn w:val="a"/>
    <w:next w:val="a"/>
    <w:link w:val="70"/>
    <w:uiPriority w:val="9"/>
    <w:qFormat/>
    <w:rsid w:val="00B32490"/>
    <w:pPr>
      <w:outlineLvl w:val="6"/>
    </w:pPr>
  </w:style>
  <w:style w:type="character" w:customStyle="1" w:styleId="80">
    <w:name w:val="Заголовок 8 Знак"/>
    <w:basedOn w:val="a0"/>
    <w:link w:val="heading8normal"/>
    <w:uiPriority w:val="9"/>
    <w:rsid w:val="0098229F"/>
    <w:rPr>
      <w:sz w:val="22"/>
      <w:szCs w:val="22"/>
    </w:rPr>
  </w:style>
  <w:style w:type="paragraph" w:customStyle="1" w:styleId="heading8normal">
    <w:name w:val="heading 8 normal"/>
    <w:aliases w:val="Заголовок 8 Обычный"/>
    <w:basedOn w:val="a"/>
    <w:next w:val="a"/>
    <w:link w:val="80"/>
    <w:uiPriority w:val="9"/>
    <w:qFormat/>
    <w:rsid w:val="00B32490"/>
    <w:pPr>
      <w:outlineLvl w:val="7"/>
    </w:pPr>
  </w:style>
  <w:style w:type="character" w:customStyle="1" w:styleId="90">
    <w:name w:val="Заголовок 9 Знак"/>
    <w:basedOn w:val="a0"/>
    <w:link w:val="heading9normal"/>
    <w:uiPriority w:val="9"/>
    <w:rsid w:val="0098229F"/>
    <w:rPr>
      <w:sz w:val="22"/>
      <w:szCs w:val="22"/>
    </w:rPr>
  </w:style>
  <w:style w:type="paragraph" w:customStyle="1" w:styleId="heading9normal">
    <w:name w:val="heading 9 normal"/>
    <w:aliases w:val="Заголовок 9 Обычный"/>
    <w:basedOn w:val="a"/>
    <w:next w:val="a"/>
    <w:link w:val="90"/>
    <w:uiPriority w:val="9"/>
    <w:qFormat/>
    <w:rsid w:val="00B32490"/>
    <w:pPr>
      <w:outlineLvl w:val="8"/>
    </w:pPr>
  </w:style>
  <w:style w:type="paragraph" w:customStyle="1" w:styleId="Normalunindented">
    <w:name w:val="Normal unindented"/>
    <w:aliases w:val="Обычный Без отступа"/>
    <w:qFormat/>
    <w:rsid w:val="0013305C"/>
    <w:pPr>
      <w:spacing w:before="120" w:after="120" w:line="276" w:lineRule="auto"/>
      <w:jc w:val="both"/>
    </w:pPr>
    <w:rPr>
      <w:sz w:val="22"/>
      <w:szCs w:val="22"/>
    </w:rPr>
  </w:style>
  <w:style w:type="paragraph" w:customStyle="1" w:styleId="heading1unnumbered">
    <w:name w:val="heading 1 unnumbered"/>
    <w:aliases w:val="Заголовок 1 Ненумерованный"/>
    <w:basedOn w:val="a"/>
    <w:next w:val="a"/>
    <w:uiPriority w:val="9"/>
    <w:qFormat/>
    <w:rsid w:val="00B32490"/>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
    <w:next w:val="a"/>
    <w:uiPriority w:val="9"/>
    <w:qFormat/>
    <w:rsid w:val="00B32490"/>
    <w:pPr>
      <w:outlineLvl w:val="0"/>
    </w:pPr>
  </w:style>
  <w:style w:type="paragraph" w:styleId="a3">
    <w:name w:val="caption"/>
    <w:basedOn w:val="a"/>
    <w:next w:val="a"/>
    <w:uiPriority w:val="35"/>
    <w:qFormat/>
    <w:rsid w:val="0098229F"/>
    <w:pPr>
      <w:spacing w:line="240" w:lineRule="auto"/>
    </w:pPr>
    <w:rPr>
      <w:b/>
      <w:bCs/>
      <w:color w:val="4F81BD"/>
      <w:sz w:val="18"/>
      <w:szCs w:val="18"/>
    </w:rPr>
  </w:style>
  <w:style w:type="paragraph" w:styleId="a4">
    <w:name w:val="Title"/>
    <w:aliases w:val="Текст сноски Знак"/>
    <w:basedOn w:val="a"/>
    <w:next w:val="a"/>
    <w:link w:val="a5"/>
    <w:uiPriority w:val="10"/>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5">
    <w:name w:val="Заголовок Знак"/>
    <w:aliases w:val="Текст сноски Знак Знак"/>
    <w:basedOn w:val="a0"/>
    <w:link w:val="a4"/>
    <w:uiPriority w:val="10"/>
    <w:rsid w:val="00222923"/>
    <w:rPr>
      <w:rFonts w:ascii="Times New Roman" w:hAnsi="Times New Roman"/>
      <w:b/>
      <w:spacing w:val="5"/>
      <w:kern w:val="28"/>
      <w:sz w:val="28"/>
      <w:szCs w:val="52"/>
    </w:rPr>
  </w:style>
  <w:style w:type="paragraph" w:styleId="a6">
    <w:name w:val="Subtitle"/>
    <w:basedOn w:val="a"/>
    <w:next w:val="a"/>
    <w:link w:val="a7"/>
    <w:uiPriority w:val="11"/>
    <w:qFormat/>
    <w:rsid w:val="0098229F"/>
    <w:pPr>
      <w:numPr>
        <w:ilvl w:val="1"/>
      </w:numPr>
      <w:ind w:firstLine="482"/>
    </w:pPr>
    <w:rPr>
      <w:i/>
      <w:iCs/>
      <w:color w:val="4F81BD"/>
      <w:spacing w:val="15"/>
      <w:sz w:val="24"/>
      <w:szCs w:val="24"/>
    </w:rPr>
  </w:style>
  <w:style w:type="character" w:customStyle="1" w:styleId="a7">
    <w:name w:val="Подзаголовок Знак"/>
    <w:basedOn w:val="a0"/>
    <w:link w:val="a6"/>
    <w:uiPriority w:val="11"/>
    <w:rsid w:val="0098229F"/>
    <w:rPr>
      <w:i/>
      <w:iCs/>
      <w:color w:val="4F81BD"/>
      <w:spacing w:val="15"/>
      <w:sz w:val="24"/>
      <w:szCs w:val="24"/>
    </w:rPr>
  </w:style>
  <w:style w:type="character" w:styleId="a8">
    <w:name w:val="Strong"/>
    <w:basedOn w:val="a0"/>
    <w:uiPriority w:val="22"/>
    <w:qFormat/>
    <w:rsid w:val="0098229F"/>
    <w:rPr>
      <w:b/>
      <w:bCs/>
    </w:rPr>
  </w:style>
  <w:style w:type="character" w:styleId="a9">
    <w:name w:val="Emphasis"/>
    <w:basedOn w:val="a0"/>
    <w:uiPriority w:val="20"/>
    <w:qFormat/>
    <w:rsid w:val="0098229F"/>
    <w:rPr>
      <w:i/>
      <w:iCs/>
    </w:rPr>
  </w:style>
  <w:style w:type="paragraph" w:styleId="aa">
    <w:name w:val="No Spacing"/>
    <w:uiPriority w:val="1"/>
    <w:qFormat/>
    <w:rsid w:val="0098229F"/>
    <w:rPr>
      <w:sz w:val="22"/>
      <w:szCs w:val="22"/>
    </w:rPr>
  </w:style>
  <w:style w:type="paragraph" w:styleId="ab">
    <w:name w:val="List Paragraph"/>
    <w:basedOn w:val="a"/>
    <w:link w:val="ac"/>
    <w:uiPriority w:val="34"/>
    <w:qFormat/>
    <w:rsid w:val="0098229F"/>
    <w:pPr>
      <w:contextualSpacing/>
      <w:jc w:val="left"/>
    </w:pPr>
  </w:style>
  <w:style w:type="character" w:customStyle="1" w:styleId="ac">
    <w:name w:val="Абзац списка Знак"/>
    <w:basedOn w:val="a0"/>
    <w:link w:val="ab"/>
    <w:uiPriority w:val="1"/>
    <w:rsid w:val="006D6DD1"/>
    <w:rPr>
      <w:sz w:val="22"/>
      <w:szCs w:val="22"/>
    </w:rPr>
  </w:style>
  <w:style w:type="paragraph" w:styleId="21">
    <w:name w:val="Quote"/>
    <w:basedOn w:val="a"/>
    <w:next w:val="a"/>
    <w:uiPriority w:val="29"/>
    <w:qFormat/>
    <w:rsid w:val="0098229F"/>
    <w:pPr>
      <w:pBdr>
        <w:left w:val="single" w:sz="24" w:space="10" w:color="999999"/>
      </w:pBdr>
      <w:spacing w:after="0"/>
      <w:ind w:left="964" w:firstLine="0"/>
    </w:pPr>
    <w:rPr>
      <w:i/>
      <w:iCs/>
      <w:color w:val="8064A2"/>
    </w:rPr>
  </w:style>
  <w:style w:type="character" w:customStyle="1" w:styleId="22">
    <w:name w:val="Цитата 2 Знак"/>
    <w:basedOn w:val="a0"/>
    <w:link w:val="Warning"/>
    <w:uiPriority w:val="29"/>
    <w:rsid w:val="0098229F"/>
    <w:rPr>
      <w:i/>
      <w:iCs/>
      <w:color w:val="000000"/>
    </w:rPr>
  </w:style>
  <w:style w:type="paragraph" w:customStyle="1" w:styleId="Warning">
    <w:name w:val="Warning"/>
    <w:aliases w:val="Предупреждение"/>
    <w:basedOn w:val="a"/>
    <w:next w:val="a"/>
    <w:link w:val="22"/>
    <w:uiPriority w:val="29"/>
    <w:qFormat/>
    <w:rsid w:val="0098229F"/>
    <w:pPr>
      <w:pBdr>
        <w:left w:val="single" w:sz="24" w:space="10" w:color="999999"/>
      </w:pBdr>
      <w:spacing w:after="0"/>
      <w:ind w:left="964" w:firstLine="0"/>
    </w:pPr>
    <w:rPr>
      <w:i/>
      <w:iCs/>
      <w:color w:val="E36C0A"/>
    </w:rPr>
  </w:style>
  <w:style w:type="paragraph" w:customStyle="1" w:styleId="DeletedPlaceholder">
    <w:name w:val="DeletedPlaceholder"/>
    <w:aliases w:val="Подстановка"/>
    <w:basedOn w:val="a"/>
    <w:next w:val="a"/>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0"/>
    <w:link w:val="DeletedPlaceholder"/>
    <w:uiPriority w:val="29"/>
    <w:rsid w:val="00EB0599"/>
    <w:rPr>
      <w:rFonts w:ascii="Times New Roman" w:hAnsi="Times New Roman"/>
      <w:i/>
      <w:iCs/>
      <w:color w:val="FF3F1F"/>
    </w:rPr>
  </w:style>
  <w:style w:type="paragraph" w:customStyle="1" w:styleId="QuoteMargin">
    <w:name w:val="QuoteMargin"/>
    <w:aliases w:val="Предупреждение Отступ"/>
    <w:qFormat/>
    <w:rsid w:val="0013305C"/>
    <w:pPr>
      <w:spacing w:before="120" w:line="276" w:lineRule="auto"/>
      <w:ind w:firstLine="482"/>
      <w:jc w:val="both"/>
    </w:pPr>
    <w:rPr>
      <w:sz w:val="22"/>
      <w:szCs w:val="22"/>
    </w:rPr>
  </w:style>
  <w:style w:type="paragraph" w:styleId="ad">
    <w:name w:val="Intense Quote"/>
    <w:basedOn w:val="a"/>
    <w:next w:val="a"/>
    <w:link w:val="ae"/>
    <w:uiPriority w:val="30"/>
    <w:qFormat/>
    <w:rsid w:val="0098229F"/>
    <w:pPr>
      <w:pBdr>
        <w:bottom w:val="single" w:sz="4" w:space="4" w:color="4F81BD"/>
      </w:pBdr>
      <w:spacing w:before="200" w:after="0"/>
      <w:ind w:left="936" w:right="936"/>
    </w:pPr>
    <w:rPr>
      <w:b/>
      <w:bCs/>
      <w:i/>
      <w:iCs/>
      <w:color w:val="4F81BD"/>
    </w:rPr>
  </w:style>
  <w:style w:type="character" w:customStyle="1" w:styleId="ae">
    <w:name w:val="Выделенная цитата Знак"/>
    <w:basedOn w:val="a0"/>
    <w:link w:val="ad"/>
    <w:uiPriority w:val="30"/>
    <w:rsid w:val="0098229F"/>
    <w:rPr>
      <w:b/>
      <w:bCs/>
      <w:i/>
      <w:iCs/>
      <w:color w:val="4F81BD"/>
    </w:rPr>
  </w:style>
  <w:style w:type="character" w:styleId="af">
    <w:name w:val="Subtle Emphasis"/>
    <w:basedOn w:val="a0"/>
    <w:uiPriority w:val="19"/>
    <w:qFormat/>
    <w:rsid w:val="0098229F"/>
    <w:rPr>
      <w:i/>
      <w:iCs/>
      <w:color w:val="808080"/>
    </w:rPr>
  </w:style>
  <w:style w:type="character" w:styleId="af0">
    <w:name w:val="Intense Emphasis"/>
    <w:basedOn w:val="a0"/>
    <w:uiPriority w:val="21"/>
    <w:qFormat/>
    <w:rsid w:val="0098229F"/>
    <w:rPr>
      <w:b/>
      <w:bCs/>
      <w:i/>
      <w:iCs/>
      <w:color w:val="4F81BD"/>
    </w:rPr>
  </w:style>
  <w:style w:type="character" w:styleId="af1">
    <w:name w:val="Subtle Reference"/>
    <w:basedOn w:val="a0"/>
    <w:uiPriority w:val="31"/>
    <w:qFormat/>
    <w:rsid w:val="0098229F"/>
    <w:rPr>
      <w:smallCaps/>
      <w:color w:val="C0504D"/>
      <w:u w:val="single"/>
    </w:rPr>
  </w:style>
  <w:style w:type="character" w:styleId="af2">
    <w:name w:val="Intense Reference"/>
    <w:basedOn w:val="a0"/>
    <w:uiPriority w:val="32"/>
    <w:qFormat/>
    <w:rsid w:val="0098229F"/>
    <w:rPr>
      <w:b/>
      <w:bCs/>
      <w:smallCaps/>
      <w:color w:val="C0504D"/>
      <w:spacing w:val="5"/>
      <w:u w:val="single"/>
    </w:rPr>
  </w:style>
  <w:style w:type="character" w:styleId="af3">
    <w:name w:val="Book Title"/>
    <w:basedOn w:val="a0"/>
    <w:uiPriority w:val="33"/>
    <w:qFormat/>
    <w:rsid w:val="0098229F"/>
    <w:rPr>
      <w:b/>
      <w:bCs/>
      <w:smallCaps/>
      <w:spacing w:val="5"/>
    </w:rPr>
  </w:style>
  <w:style w:type="paragraph" w:styleId="af4">
    <w:name w:val="TOC Heading"/>
    <w:basedOn w:val="1"/>
    <w:next w:val="a"/>
    <w:uiPriority w:val="39"/>
    <w:qFormat/>
    <w:rsid w:val="0098229F"/>
    <w:pPr>
      <w:outlineLvl w:val="9"/>
    </w:pPr>
  </w:style>
  <w:style w:type="paragraph" w:styleId="af5">
    <w:name w:val="Document Map"/>
    <w:basedOn w:val="a"/>
    <w:link w:val="af6"/>
    <w:uiPriority w:val="99"/>
    <w:semiHidden/>
    <w:unhideWhenUsed/>
    <w:rsid w:val="00222923"/>
    <w:pPr>
      <w:spacing w:after="0" w:line="240" w:lineRule="auto"/>
    </w:pPr>
    <w:rPr>
      <w:rFonts w:ascii="Tahoma" w:hAnsi="Tahoma" w:cs="Tahoma"/>
      <w:sz w:val="16"/>
      <w:szCs w:val="16"/>
    </w:rPr>
  </w:style>
  <w:style w:type="character" w:customStyle="1" w:styleId="af6">
    <w:name w:val="Схема документа Знак"/>
    <w:basedOn w:val="a0"/>
    <w:link w:val="af5"/>
    <w:uiPriority w:val="99"/>
    <w:semiHidden/>
    <w:rsid w:val="00222923"/>
    <w:rPr>
      <w:rFonts w:ascii="Tahoma" w:hAnsi="Tahoma" w:cs="Tahoma"/>
      <w:sz w:val="16"/>
      <w:szCs w:val="16"/>
    </w:rPr>
  </w:style>
  <w:style w:type="paragraph" w:styleId="af7">
    <w:name w:val="header"/>
    <w:basedOn w:val="a"/>
    <w:link w:val="af8"/>
    <w:uiPriority w:val="99"/>
    <w:unhideWhenUsed/>
    <w:rsid w:val="00256A2F"/>
    <w:pPr>
      <w:tabs>
        <w:tab w:val="center" w:pos="4677"/>
        <w:tab w:val="right" w:pos="9355"/>
      </w:tabs>
      <w:spacing w:before="0" w:after="0" w:line="240" w:lineRule="auto"/>
      <w:jc w:val="center"/>
    </w:pPr>
    <w:rPr>
      <w:sz w:val="16"/>
      <w:szCs w:val="20"/>
    </w:rPr>
  </w:style>
  <w:style w:type="character" w:customStyle="1" w:styleId="af8">
    <w:name w:val="Верхний колонтитул Знак"/>
    <w:basedOn w:val="a0"/>
    <w:link w:val="af7"/>
    <w:uiPriority w:val="99"/>
    <w:rsid w:val="00256A2F"/>
    <w:rPr>
      <w:rFonts w:ascii="Times New Roman" w:hAnsi="Times New Roman"/>
      <w:sz w:val="16"/>
      <w:lang w:val="ru-RU"/>
    </w:rPr>
  </w:style>
  <w:style w:type="paragraph" w:styleId="af9">
    <w:name w:val="footer"/>
    <w:basedOn w:val="a"/>
    <w:link w:val="afa"/>
    <w:uiPriority w:val="99"/>
    <w:unhideWhenUsed/>
    <w:rsid w:val="00256A2F"/>
    <w:pPr>
      <w:tabs>
        <w:tab w:val="center" w:pos="4677"/>
        <w:tab w:val="right" w:pos="9355"/>
      </w:tabs>
      <w:spacing w:before="0" w:after="0" w:line="240" w:lineRule="auto"/>
      <w:jc w:val="center"/>
    </w:pPr>
    <w:rPr>
      <w:sz w:val="16"/>
      <w:szCs w:val="20"/>
    </w:rPr>
  </w:style>
  <w:style w:type="character" w:customStyle="1" w:styleId="afa">
    <w:name w:val="Нижний колонтитул Знак"/>
    <w:basedOn w:val="a0"/>
    <w:link w:val="af9"/>
    <w:uiPriority w:val="99"/>
    <w:rsid w:val="00256A2F"/>
    <w:rPr>
      <w:rFonts w:ascii="Times New Roman" w:hAnsi="Times New Roman"/>
      <w:sz w:val="16"/>
      <w:lang w:val="ru-RU"/>
    </w:rPr>
  </w:style>
  <w:style w:type="character" w:styleId="afb">
    <w:name w:val="footnote reference"/>
    <w:basedOn w:val="a0"/>
    <w:rsid w:val="00F06394"/>
    <w:rPr>
      <w:vertAlign w:val="superscript"/>
    </w:rPr>
  </w:style>
  <w:style w:type="paragraph" w:styleId="afc">
    <w:name w:val="footnote text"/>
    <w:basedOn w:val="a"/>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rsid w:val="00F06394"/>
    <w:pPr>
      <w:spacing w:line="216" w:lineRule="auto"/>
    </w:pPr>
    <w:rPr>
      <w:sz w:val="20"/>
      <w:szCs w:val="20"/>
    </w:rPr>
  </w:style>
  <w:style w:type="paragraph" w:customStyle="1" w:styleId="listfootnotetext">
    <w:name w:val="list footnote text"/>
    <w:aliases w:val="Текст сноски Абзац списка"/>
    <w:basedOn w:val="ab"/>
    <w:rsid w:val="00F06394"/>
    <w:pPr>
      <w:spacing w:line="216" w:lineRule="auto"/>
    </w:pPr>
    <w:rPr>
      <w:sz w:val="20"/>
      <w:szCs w:val="20"/>
    </w:rPr>
  </w:style>
  <w:style w:type="character" w:styleId="afd">
    <w:name w:val="Hyperlink"/>
    <w:unhideWhenUsed/>
    <w:rsid w:val="00010005"/>
    <w:rPr>
      <w:color w:val="0000FF"/>
      <w:u w:val="single"/>
    </w:rPr>
  </w:style>
  <w:style w:type="character" w:customStyle="1" w:styleId="afe">
    <w:name w:val="Текст выноски Знак"/>
    <w:basedOn w:val="a0"/>
    <w:link w:val="aff"/>
    <w:uiPriority w:val="99"/>
    <w:semiHidden/>
    <w:rsid w:val="00EC74DA"/>
    <w:rPr>
      <w:rFonts w:ascii="Tahoma" w:hAnsi="Tahoma" w:cs="Tahoma"/>
      <w:sz w:val="16"/>
      <w:szCs w:val="16"/>
    </w:rPr>
  </w:style>
  <w:style w:type="paragraph" w:styleId="aff">
    <w:name w:val="Balloon Text"/>
    <w:basedOn w:val="a"/>
    <w:link w:val="afe"/>
    <w:uiPriority w:val="99"/>
    <w:semiHidden/>
    <w:unhideWhenUsed/>
    <w:rsid w:val="00EC74DA"/>
    <w:pPr>
      <w:spacing w:before="0" w:after="0" w:line="240" w:lineRule="auto"/>
    </w:pPr>
    <w:rPr>
      <w:rFonts w:ascii="Tahoma" w:hAnsi="Tahoma" w:cs="Tahoma"/>
      <w:sz w:val="16"/>
      <w:szCs w:val="16"/>
    </w:rPr>
  </w:style>
  <w:style w:type="character" w:customStyle="1" w:styleId="apple-converted-space">
    <w:name w:val="apple-converted-space"/>
    <w:basedOn w:val="a0"/>
    <w:rsid w:val="00EC74DA"/>
  </w:style>
  <w:style w:type="paragraph" w:customStyle="1" w:styleId="pboth">
    <w:name w:val="pboth"/>
    <w:basedOn w:val="a"/>
    <w:rsid w:val="00EC74DA"/>
    <w:pPr>
      <w:spacing w:before="100" w:beforeAutospacing="1" w:after="100" w:afterAutospacing="1" w:line="240" w:lineRule="auto"/>
      <w:ind w:firstLine="0"/>
      <w:jc w:val="left"/>
    </w:pPr>
    <w:rPr>
      <w:sz w:val="24"/>
      <w:szCs w:val="24"/>
    </w:rPr>
  </w:style>
  <w:style w:type="paragraph" w:customStyle="1" w:styleId="ConsPlusNormal">
    <w:name w:val="ConsPlusNormal"/>
    <w:rsid w:val="00EC74DA"/>
    <w:pPr>
      <w:widowControl w:val="0"/>
      <w:autoSpaceDE w:val="0"/>
      <w:autoSpaceDN w:val="0"/>
    </w:pPr>
    <w:rPr>
      <w:rFonts w:ascii="Calibri" w:hAnsi="Calibri" w:cs="Calibri"/>
      <w:sz w:val="22"/>
    </w:rPr>
  </w:style>
  <w:style w:type="paragraph" w:styleId="aff0">
    <w:name w:val="Normal (Web)"/>
    <w:basedOn w:val="a"/>
    <w:uiPriority w:val="99"/>
    <w:unhideWhenUsed/>
    <w:rsid w:val="006D6DD1"/>
    <w:pPr>
      <w:spacing w:before="100" w:beforeAutospacing="1" w:after="100" w:afterAutospacing="1" w:line="240" w:lineRule="auto"/>
      <w:ind w:firstLine="0"/>
      <w:jc w:val="left"/>
    </w:pPr>
  </w:style>
  <w:style w:type="paragraph" w:styleId="HTML">
    <w:name w:val="HTML Preformatted"/>
    <w:basedOn w:val="a"/>
    <w:link w:val="HTML0"/>
    <w:uiPriority w:val="99"/>
    <w:unhideWhenUsed/>
    <w:rsid w:val="006D6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left"/>
    </w:pPr>
  </w:style>
  <w:style w:type="character" w:customStyle="1" w:styleId="HTML0">
    <w:name w:val="Стандартный HTML Знак"/>
    <w:basedOn w:val="a0"/>
    <w:link w:val="HTML"/>
    <w:uiPriority w:val="99"/>
    <w:rsid w:val="006D6DD1"/>
    <w:rPr>
      <w:sz w:val="22"/>
      <w:szCs w:val="22"/>
    </w:rPr>
  </w:style>
  <w:style w:type="character" w:customStyle="1" w:styleId="fill">
    <w:name w:val="fill"/>
    <w:rsid w:val="006D6DD1"/>
    <w:rPr>
      <w:b/>
      <w:bCs/>
      <w:i/>
      <w:iCs/>
      <w:color w:val="FF0000"/>
    </w:rPr>
  </w:style>
  <w:style w:type="character" w:customStyle="1" w:styleId="placeholder">
    <w:name w:val="placeholder"/>
    <w:basedOn w:val="a0"/>
    <w:rsid w:val="006D6DD1"/>
  </w:style>
  <w:style w:type="paragraph" w:customStyle="1" w:styleId="copyright-info">
    <w:name w:val="copyright-info"/>
    <w:basedOn w:val="a"/>
    <w:rsid w:val="006D6DD1"/>
    <w:pPr>
      <w:spacing w:before="100" w:beforeAutospacing="1" w:after="100" w:afterAutospacing="1" w:line="240" w:lineRule="auto"/>
      <w:ind w:firstLine="0"/>
      <w:jc w:val="left"/>
    </w:pPr>
    <w:rPr>
      <w:sz w:val="24"/>
      <w:szCs w:val="24"/>
    </w:rPr>
  </w:style>
  <w:style w:type="paragraph" w:customStyle="1" w:styleId="ConsNormal">
    <w:name w:val="ConsNormal"/>
    <w:rsid w:val="006D6DD1"/>
    <w:pPr>
      <w:autoSpaceDE w:val="0"/>
      <w:autoSpaceDN w:val="0"/>
      <w:adjustRightInd w:val="0"/>
      <w:jc w:val="both"/>
    </w:pPr>
    <w:rPr>
      <w:rFonts w:ascii="Courier New" w:hAnsi="Courier New" w:cs="Courier New"/>
    </w:rPr>
  </w:style>
  <w:style w:type="paragraph" w:customStyle="1" w:styleId="ConsDTNormal">
    <w:name w:val="ConsDTNormal"/>
    <w:uiPriority w:val="99"/>
    <w:rsid w:val="006D6DD1"/>
    <w:pPr>
      <w:autoSpaceDE w:val="0"/>
      <w:autoSpaceDN w:val="0"/>
      <w:adjustRightInd w:val="0"/>
      <w:jc w:val="both"/>
    </w:pPr>
    <w:rPr>
      <w:sz w:val="24"/>
      <w:szCs w:val="24"/>
      <w:lang w:eastAsia="en-US"/>
    </w:rPr>
  </w:style>
  <w:style w:type="paragraph" w:customStyle="1" w:styleId="23">
    <w:name w:val="Стиль2"/>
    <w:basedOn w:val="ConsPlusNormal"/>
    <w:link w:val="24"/>
    <w:qFormat/>
    <w:rsid w:val="006D6DD1"/>
    <w:pPr>
      <w:widowControl/>
      <w:adjustRightInd w:val="0"/>
      <w:spacing w:line="276" w:lineRule="auto"/>
      <w:ind w:firstLine="540"/>
      <w:jc w:val="both"/>
    </w:pPr>
    <w:rPr>
      <w:rFonts w:ascii="Cambria" w:hAnsi="Cambria" w:cs="Times New Roman"/>
      <w:sz w:val="24"/>
      <w:szCs w:val="24"/>
    </w:rPr>
  </w:style>
  <w:style w:type="character" w:customStyle="1" w:styleId="24">
    <w:name w:val="Стиль2 Знак"/>
    <w:link w:val="23"/>
    <w:rsid w:val="006D6DD1"/>
    <w:rPr>
      <w:rFonts w:ascii="Cambria" w:hAnsi="Cambria"/>
      <w:sz w:val="24"/>
      <w:szCs w:val="24"/>
    </w:rPr>
  </w:style>
  <w:style w:type="paragraph" w:styleId="aff1">
    <w:name w:val="Body Text"/>
    <w:basedOn w:val="a"/>
    <w:link w:val="aff2"/>
    <w:uiPriority w:val="1"/>
    <w:qFormat/>
    <w:rsid w:val="006D6DD1"/>
    <w:pPr>
      <w:widowControl w:val="0"/>
      <w:autoSpaceDE w:val="0"/>
      <w:autoSpaceDN w:val="0"/>
      <w:spacing w:before="0" w:after="0" w:line="240" w:lineRule="auto"/>
      <w:ind w:firstLine="0"/>
      <w:jc w:val="left"/>
    </w:pPr>
    <w:rPr>
      <w:sz w:val="28"/>
      <w:szCs w:val="28"/>
      <w:lang w:eastAsia="en-US"/>
    </w:rPr>
  </w:style>
  <w:style w:type="character" w:customStyle="1" w:styleId="aff2">
    <w:name w:val="Основной текст Знак"/>
    <w:basedOn w:val="a0"/>
    <w:link w:val="aff1"/>
    <w:uiPriority w:val="1"/>
    <w:rsid w:val="006D6DD1"/>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D8161AA42813FF2C5CEF20345109A18045E915A4D486592BF0D91A3DD55F1698951AD87C989255BD5FBE096C6009F654393C4422B6702763792395C742FD4998ED44C4BBB23d1R3M" TargetMode="External"/><Relationship Id="rId21"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42" Type="http://schemas.openxmlformats.org/officeDocument/2006/relationships/hyperlink" Target="consultantplus://offline/ref=9D8161AA42813FF2C5CEF20345109A18045E915A4D486592BF0D91A3DD55F1698951AD87C989255BD5FAE890CA0099654393C4422B6702763792395C742FD69E8FDD4C43BB2402B726F43A412BD403E6C2A4E60AF36CdFRFM" TargetMode="External"/><Relationship Id="rId63"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84" Type="http://schemas.openxmlformats.org/officeDocument/2006/relationships/hyperlink" Target="consultantplus://offline/ref=9D8161AA42813FF2C5CEF20345109A18045E915A4D486592BF0D91A3DD55F1698951AD87C989255BD5FBE092C10C90654393C4422B6702763792395C742FD69E8EDC4717EA615CE677B5d6R0M" TargetMode="External"/><Relationship Id="rId138"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107" Type="http://schemas.openxmlformats.org/officeDocument/2006/relationships/hyperlink" Target="consultantplus://offline/ref=9D8161AA42813FF2C5CEF20345109A18045E915A4D486592BF0D91A3DD55F1698951AD87C989255BD5FBE190C6009D654393C4422B6702763792395C742FD79F8CDB4C4BBB23d1R3M" TargetMode="External"/><Relationship Id="rId11"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32" Type="http://schemas.openxmlformats.org/officeDocument/2006/relationships/hyperlink" Target="consultantplus://offline/ref=9D8161AA42813FF2C5CEF20345109A18045E915A4D486592BF0D91A3DD55F1698951AD87C989255BD5FAED97CA029E654393C4422B6702763792395C742FD69E8FDD4C43BB2402B725F63A402DD403E6C1ADE60AF36CdFRFM" TargetMode="External"/><Relationship Id="rId53"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74"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128" Type="http://schemas.openxmlformats.org/officeDocument/2006/relationships/hyperlink" Target="consultantplus://offline/ref=FF46DAD8A9122C04FB06D58D94CBC48C8302B89553DFD01C202E1AC0FDCE08EBD29D9E1F5EED91F2BDE561E4D1717D8D08F0506B367C16C556c4I" TargetMode="External"/><Relationship Id="rId5" Type="http://schemas.openxmlformats.org/officeDocument/2006/relationships/webSettings" Target="webSettings.xml"/><Relationship Id="rId90" Type="http://schemas.openxmlformats.org/officeDocument/2006/relationships/hyperlink" Target="consultantplus://offline/ref=9D8161AA42813FF2C5CEF20345109A18045E915A4D486592BF0D91A3DD55F1698951AD87C989255BD5FBE190C6009D654393C4422B6702763792395C742FD69D8EDD4C4BBB23d1R3M" TargetMode="External"/><Relationship Id="rId95" Type="http://schemas.openxmlformats.org/officeDocument/2006/relationships/hyperlink" Target="consultantplus://offline/ref=9D8161AA42813FF2C5CEF20345109A18045E915A4D486592BF0D91A3DD55F1698951AD87C989255BD5FAEF97C4079F654393C4422B6702763792395C742FD5988DD94C43BB2402B725F63A412BD403E6C1ADE60AF36CdFRFM" TargetMode="External"/><Relationship Id="rId22"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27"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43" Type="http://schemas.openxmlformats.org/officeDocument/2006/relationships/hyperlink" Target="consultantplus://offline/ref=9D8161AA42813FF2C5CEF20345109A18045E915A4D486592BF0D91A3DD55F1698951AD87C989255BD5FAEA9CC60491654393C4422B6702763792395C742FD69E8FDE4C43BB2402B726F03A402CD403E6C1ADE60AF36CdFRFM" TargetMode="External"/><Relationship Id="rId48" Type="http://schemas.openxmlformats.org/officeDocument/2006/relationships/hyperlink" Target="consultantplus://offline/ref=9D8161AA42813FF2C5CEF20345109A18045E915A4D486592BF0D91A3DD55F1698951AD87C989255BD5FAEF96C2049D654393C4422B6702763792395C742FD69E8FDD4C43BB2402B724F63A412AD403E6C1ADE60AF36CdFRFM" TargetMode="External"/><Relationship Id="rId64" Type="http://schemas.openxmlformats.org/officeDocument/2006/relationships/hyperlink" Target="consultantplus://offline/ref=9D8161AA42813FF2C5CEF20345109A18045E915A4D486592BF0D91A3DD55F1698951AD87C989255BD5F8E192C50590654393C4422B6702763792395C742FD69E8ED44C4BBB23d1R3M" TargetMode="External"/><Relationship Id="rId69" Type="http://schemas.openxmlformats.org/officeDocument/2006/relationships/hyperlink" Target="consultantplus://offline/ref=9D8161AA42813FF2C5CEF20345109A18045E915A4D486592BF0D91A3DD55F1698951AD87C989255BD5FBE895C40D9E654393C4422B6702763792395C742FD69E8EDC4717EA615CE677B5d6R0M" TargetMode="External"/><Relationship Id="rId113" Type="http://schemas.openxmlformats.org/officeDocument/2006/relationships/hyperlink" Target="consultantplus://offline/ref=9D8161AA42813FF2C5CEF20345109A18045E915A4D486592BF0D91A3DD55F1698951AD87C989255BD5FBE190C6009D654393C4422B6702763792395C742FD79986DA4C4BBB23d1R3M" TargetMode="External"/><Relationship Id="rId118" Type="http://schemas.openxmlformats.org/officeDocument/2006/relationships/hyperlink" Target="consultantplus://offline/ref=9D8161AA42813FF2C5CEF20345109A18045E915A4D486592BF0D91A3DD55F1698951AD87C989255BD5FBE190C6009D654393C4422B6702763792395C742FD79D89D84C4BBB23d1R3M" TargetMode="External"/><Relationship Id="rId134" Type="http://schemas.openxmlformats.org/officeDocument/2006/relationships/hyperlink" Target="consultantplus://offline/ref=9D8161AA42813FF2C5CEF20345109A18045E915A4D486592BF0D91A3DD55F1698951AD87C989255BD5FBE190C6009D654393C4422B6702763792395C742FD49D87DC4C4BBB23d1R3M" TargetMode="External"/><Relationship Id="rId139"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80" Type="http://schemas.openxmlformats.org/officeDocument/2006/relationships/hyperlink" Target="consultantplus://offline/ref=9D8161AA42813FF2C5CEF20345109A18045E915A4D486592BF0D91A3DD55F1698951AD87C989255BD5FBE893C30491654393C4422B6702763792395C742FD69F88DE4C4BBB23d1R3M" TargetMode="External"/><Relationship Id="rId85" Type="http://schemas.openxmlformats.org/officeDocument/2006/relationships/hyperlink" Target="https://www.gosfinansy.ru/" TargetMode="External"/><Relationship Id="rId12"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17"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33" Type="http://schemas.openxmlformats.org/officeDocument/2006/relationships/hyperlink" Target="consultantplus://offline/ref=9D8161AA42813FF2C5CEF20345109A18045E915A4D486592BF0D91A3DD55F1698951AD87C989255BD5FAED96C0039F654393C4422B6702763792395C742FD69E8FDD4C43BB2402B725F63A402DD403E6C1ADE60AF36CdFRFM" TargetMode="External"/><Relationship Id="rId38" Type="http://schemas.openxmlformats.org/officeDocument/2006/relationships/hyperlink" Target="consultantplus://offline/ref=9D8161AA42813FF2C5CEF20345109A18045E915A4D486592BF0D91A3DD55F1698951AD87C989255BD5FAE994C6039C654393C4422B6702763792395C742FD69E8FDD4C43BB2402B726F43A412BD403E6C2A4E60AF36CdFRFM" TargetMode="External"/><Relationship Id="rId59" Type="http://schemas.openxmlformats.org/officeDocument/2006/relationships/hyperlink" Target="consultantplus://offline/ref=9D8161AA42813FF2C5CEF20345109A18045E915A4D486592BF0D91A3DD55F1698951AD87C989255BD5FAEC95C70691654393C4422B67027637803904782ED1808FDD5915EA6257B17AA767d0R4M" TargetMode="External"/><Relationship Id="rId103" Type="http://schemas.openxmlformats.org/officeDocument/2006/relationships/hyperlink" Target="consultantplus://offline/ref=9D8161AA42813FF2C5CEF20345109A18045E915A4D486592BF0D91A3DD55F1698951AD87C989255BD5FAE996C10499654393C4422B6702763792395C742FD69E8ED44C43BB2402B724F33A412BD403E6C2A5E60AF36CdFRFM" TargetMode="External"/><Relationship Id="rId108" Type="http://schemas.openxmlformats.org/officeDocument/2006/relationships/hyperlink" Target="consultantplus://offline/ref=E832F63630FA9A14F62CAD7CFA0F96BB6F55FEDEC01D6BA4B1FC494B8AFF602B268759C0486A8E553270C8FADC28B7B7D8661273EA3D107EcEh5J" TargetMode="External"/><Relationship Id="rId124"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129" Type="http://schemas.openxmlformats.org/officeDocument/2006/relationships/hyperlink" Target="consultantplus://offline/ref=9806BCBE85459DD166E71BD2B3BF8FF07AC27A80CDA442AE2F7207A39831C8088C1E9EDAD047F6FD9D3312AC2AE8B5C4BAF50AB07D3D424AJ1g8I" TargetMode="External"/><Relationship Id="rId54"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70" Type="http://schemas.openxmlformats.org/officeDocument/2006/relationships/hyperlink" Target="consultantplus://offline/ref=9D8161AA42813FF2C5CEF20345109A18045E915A4D486592BF0D91A3DD55F1698951AD87C989255BD5FBE895C40D9E654393C4422B6702763792395C742FD69E8EDC4717EA615CE677B5d6R0M" TargetMode="External"/><Relationship Id="rId75"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91"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96" Type="http://schemas.openxmlformats.org/officeDocument/2006/relationships/hyperlink" Target="consultantplus://offline/ref=9D8161AA42813FF2C5CEF20345109A18045E915A4D486592BF0D91A3DD55F1698951AD87C989255BD5FAEF97C4079F654393C4422B6702763792395C742FD5988DD94C43BB2402B725F63A412BD403E6C1ADE60AF36CdFRFM" TargetMode="External"/><Relationship Id="rId140" Type="http://schemas.openxmlformats.org/officeDocument/2006/relationships/hyperlink" Target="consultantplus://offline/ref=9D8161AA42813FF2C5CEF20345109A18045E915A4D486592BF0D91A3DD55F1698951AD87C989255BD5FBE092C60399654393C4422B6702763792395C742FD79D87DD4C4BBB23d1R3M" TargetMode="External"/><Relationship Id="rId145"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28"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49"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114"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119" Type="http://schemas.openxmlformats.org/officeDocument/2006/relationships/hyperlink" Target="consultantplus://offline/ref=9D8161AA42813FF2C5CEF20345109A18045E915A4D486592BF0D91A3DD55F1698951AD87C989255BD5FBE190C6009D654393C4422B6702763792395C742FD79A89DB4C4BBB23d1R3M" TargetMode="External"/><Relationship Id="rId44" Type="http://schemas.openxmlformats.org/officeDocument/2006/relationships/hyperlink" Target="consultantplus://offline/ref=9D8161AA42813FF2C5CEF20345109A18045E915A4D486592BF0D91A3DD55F1698951AD87C989255BD5FAEA9CC60491654393C4422B6702763792395C742FD69E8FDE4C43BB2402B726F03A402CD403E6C1ADE60AF36CdFRFM" TargetMode="External"/><Relationship Id="rId60"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65" Type="http://schemas.openxmlformats.org/officeDocument/2006/relationships/hyperlink" Target="consultantplus://offline/ref=9D8161AA42813FF2C5CEF20345109A18045E915A4D486592BF0D91A3DD55F1698951AD87C989255BD5F8E192C50590654393C4422B6702763792395C742FD69E8ED44C4BBB23d1R3M" TargetMode="External"/><Relationship Id="rId81" Type="http://schemas.openxmlformats.org/officeDocument/2006/relationships/hyperlink" Target="consultantplus://offline/ref=9D8161AA42813FF2C5CEF20345109A18045E915A4D486592BF0D91A3DD55F1698951AD87C989255BD5FBE092C10199654393C4422B6702763792395C742FD49F86DE4C4BBB23d1R3M" TargetMode="External"/><Relationship Id="rId86" Type="http://schemas.openxmlformats.org/officeDocument/2006/relationships/hyperlink" Target="https://www.gosfinansy.ru/" TargetMode="External"/><Relationship Id="rId130" Type="http://schemas.openxmlformats.org/officeDocument/2006/relationships/hyperlink" Target="consultantplus://offline/ref=9D8161AA42813FF2C5CEF20345109A18045E915A4D486592BF0D91A3DD55F1698951AD87C989255BD5FBE092C10199654393C4422B6702763792395C742FD7988EDE4C43BB2402B727F63A412BD403E6C2A5E60AF36CdFRFM" TargetMode="External"/><Relationship Id="rId135"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3"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18"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39" Type="http://schemas.openxmlformats.org/officeDocument/2006/relationships/hyperlink" Target="consultantplus://offline/ref=9D8161AA42813FF2C5CEF20345109A18045E915A4D486592BF0D91A3DD55F1698951AD87C989255BD5FAE993C50591654393C4422B6702763792395C742FD69E8FDD4C43BB2402B726F43A412BD403E6C2A4E60AF36CdFRFM" TargetMode="External"/><Relationship Id="rId109" Type="http://schemas.openxmlformats.org/officeDocument/2006/relationships/hyperlink" Target="consultantplus://offline/ref=9D8161AA42813FF2C5CEF20345109A18045E915A4D486592BF0D91A3DD55F1698951AD87C989255BD5FBEB97C0019A654393C4422B6702763792395C742FD69E8ED84C43BB2402B726F23A412BD403E6C2A5E60AF36CdFRFM" TargetMode="External"/><Relationship Id="rId34" Type="http://schemas.openxmlformats.org/officeDocument/2006/relationships/hyperlink" Target="consultantplus://offline/ref=9D8161AA42813FF2C5CEF20345109A18045E915A4D486592BF0D91A3DD55F1698951AD87C989255BD5FAED96C0039F654393C4422B6702763792395C742FD69E8FDD4C43BB2402B725F63A402DD403E6C1ADE60AF36CdFRFM" TargetMode="External"/><Relationship Id="rId50"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55"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76" Type="http://schemas.openxmlformats.org/officeDocument/2006/relationships/hyperlink" Target="consultantplus://offline/ref=9D8161AA42813FF2C5CEF20345109A18045E915A4D486592BF0D91A3DD55F1698951AD87C989255BD5FBE190C6009D654393C4422B6702763792395C7027DDCADF98121AE86149BB26E826402AC30ABA92EEdAR9M" TargetMode="External"/><Relationship Id="rId97" Type="http://schemas.openxmlformats.org/officeDocument/2006/relationships/hyperlink" Target="consultantplus://offline/ref=5C91924B49AD5DDC4E4FE2106712C7FB882EE1D1C2DF85CD70592D066725E9CD33B9C724423F68B0173E9EB54E1D4E0D6862FCBA23883C79c3w8J" TargetMode="External"/><Relationship Id="rId104" Type="http://schemas.openxmlformats.org/officeDocument/2006/relationships/hyperlink" Target="consultantplus://offline/ref=9D8161AA42813FF2C5CEF20345109A18045E915A4D486592BF0D91A3DD55F1698951AD87C989255BD5FAE996C10499654393C4422B6702763792395C742ED69C8ADD4C4BBB23d1R3M" TargetMode="External"/><Relationship Id="rId120" Type="http://schemas.openxmlformats.org/officeDocument/2006/relationships/hyperlink" Target="consultantplus://offline/ref=9D8161AA42813FF2C5CEF20345109A18045E915A4D486592BF0D91A3DD55F1698951AD87C989255BD5FBE190C6009D654393C4422B6702763792395C742FD79689D44C4BBB23d1R3M" TargetMode="External"/><Relationship Id="rId125"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141"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14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consultantplus://offline/ref=9D8161AA42813FF2C5CEF20345109A18045E915A4D486592BF0D91A3DD55F1698951AD87C989255BD5FAED90C30191654393C4422B6702763792395C742FD69E8FDD4C43BB2402B724F73A4029D403E6C1ADE60AF36CdFRFM" TargetMode="External"/><Relationship Id="rId92" Type="http://schemas.openxmlformats.org/officeDocument/2006/relationships/hyperlink" Target="consultantplus://offline/ref=A41BBF439A49B2D4D02901D8E95CD83B38F0605797FA49EBE473CB1DE813F5E4F0FAD8E11AFEDB420ACD4689377117CF2D20BAEF11AAC2E7WEw5I" TargetMode="External"/><Relationship Id="rId2" Type="http://schemas.openxmlformats.org/officeDocument/2006/relationships/numbering" Target="numbering.xml"/><Relationship Id="rId29"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24"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40" Type="http://schemas.openxmlformats.org/officeDocument/2006/relationships/hyperlink" Target="consultantplus://offline/ref=9D8161AA42813FF2C5CEF20345109A18045E915A4D486592BF0D91A3DD55F1698951AD87C989255BD5FAE993C50591654393C4422B6702763792395C742FD69E8FDD4C43BB2402B726F43A412BD403E6C2A4E60AF36CdFRFM" TargetMode="External"/><Relationship Id="rId45" Type="http://schemas.openxmlformats.org/officeDocument/2006/relationships/hyperlink" Target="consultantplus://offline/ref=9D8161AA42813FF2C5CEF20345109A18045E915A4D486592BF0D91A3DD55F1698951AD87C989255BD5FAEA9CCA059C654393C4422B6702763792395C742FD69E8FDE4C43BB2402B726F03A402CD403E6C1ADE60AF36CdFRFM" TargetMode="External"/><Relationship Id="rId66"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87" Type="http://schemas.openxmlformats.org/officeDocument/2006/relationships/hyperlink" Target="https://www.gosfinansy.ru/" TargetMode="External"/><Relationship Id="rId110" Type="http://schemas.openxmlformats.org/officeDocument/2006/relationships/hyperlink" Target="consultantplus://offline/ref=9D8161AA42813FF2C5CEF20345109A18045E915A4D486592BF0D91A3DD55F1698951AD87C989255BD5FBE190C6009D654393C4422B6702763792395C742FD49F8CD94C4BBB23d1R3M" TargetMode="External"/><Relationship Id="rId115"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131" Type="http://schemas.openxmlformats.org/officeDocument/2006/relationships/hyperlink" Target="consultantplus://offline/ref=9D8161AA42813FF2C5CEF20345109A18045E915A4D486592BF0D91A3DD55F1698951AD87C989255BD5FBE092C10199654393C4422B6702763792395C742FD7988DD84C43BB2402B727F63A412BD403E6C2A5E60AF36CdFRFM" TargetMode="External"/><Relationship Id="rId136"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61"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82" Type="http://schemas.openxmlformats.org/officeDocument/2006/relationships/hyperlink" Target="consultantplus://offline/ref=5C91924B49AD5DDC4E4FE2106712C7FB882EE1D1C2DF85CD70592D066725E9CD33B9C724423F68B0173E9EB54E1D4E0D6862FCBA23883C79c3w8J" TargetMode="External"/><Relationship Id="rId19"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14"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30"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35" Type="http://schemas.openxmlformats.org/officeDocument/2006/relationships/hyperlink" Target="consultantplus://offline/ref=9D8161AA42813FF2C5CEF20345109A18045E915A4D486592BF0D91A3DD55F1698951AD87C989255BD5FBE09DC5059F654393C4422B6702763792395C742FD69E8FDD4C43BB2402B726F43A412BD403E6C2A4E60AF36CdFRFM" TargetMode="External"/><Relationship Id="rId56"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77" Type="http://schemas.openxmlformats.org/officeDocument/2006/relationships/hyperlink" Target="consultantplus://offline/ref=9D8161AA42813FF2C5CEF20345109A18045E915A4D486592BF0D91A3DD55F1698951AD87C989255BD5FBE190C6009D654393C4422B6702763792395C742FDDCADF98121AE86249BB26E826402AC30ABA92EEdAR9M" TargetMode="External"/><Relationship Id="rId100" Type="http://schemas.openxmlformats.org/officeDocument/2006/relationships/hyperlink" Target="https://www.gosfinansy.ru/" TargetMode="External"/><Relationship Id="rId105" Type="http://schemas.openxmlformats.org/officeDocument/2006/relationships/hyperlink" Target="consultantplus://offline/ref=B352748ECC7EB6BD98B266964604508F334DFA04C11C37B1EA4F28CFCB171894B9E0E83887A1892FECF33CF1FD6ED8F614639BAA9D0FDA7EPAxBI" TargetMode="External"/><Relationship Id="rId126" Type="http://schemas.openxmlformats.org/officeDocument/2006/relationships/hyperlink" Target="consultantplus://offline/ref=9D8161AA42813FF2C5CEF20345109A18045E915A4D486592BF0D91A3DD55F1698951AD87C989255BD5FBE092C10199654393C4422B6702763792395C742FD49D8BDA4C43BB2402B727F63A412BD403E6C2A5E60AF36CdFRFM" TargetMode="External"/><Relationship Id="rId147" Type="http://schemas.openxmlformats.org/officeDocument/2006/relationships/theme" Target="theme/theme1.xml"/><Relationship Id="rId8" Type="http://schemas.openxmlformats.org/officeDocument/2006/relationships/hyperlink" Target="consultantplus://offline/ref=9D8161AA42813FF2C5CEF20345109A18045E915A4D486592BF0D91A3DD55F1698951AD87C989255BD5FAE991C30C9B654393C4422B6702763792395C742FD69E8EDC4717EA615CE677B5d6R0M" TargetMode="External"/><Relationship Id="rId51"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72" Type="http://schemas.openxmlformats.org/officeDocument/2006/relationships/hyperlink" Target="consultantplus://offline/ref=9D8161AA42813FF2C5CEF20345109A18045E915A4D486592BF0D91A3DD55F1698951AD87C989255BD5FAED90C30191654393C4422B6702763792395C742FD69E8FDD4C43BB2402B724F73A4029D403E6C1ADE60AF36CdFRFM" TargetMode="External"/><Relationship Id="rId93" Type="http://schemas.openxmlformats.org/officeDocument/2006/relationships/hyperlink" Target="consultantplus://offline/ref=9D8161AA42813FF2C5CEF20345109A18045E915A4D486592BF0D91A3DD55F1698951AD87C989255BD5FAEF97C4079F654393C4422B6702763792395C742FD5988DD94C43BB2402B725F63A412BD403E6C1ADE60AF36CdFRFM" TargetMode="External"/><Relationship Id="rId98" Type="http://schemas.openxmlformats.org/officeDocument/2006/relationships/hyperlink" Target="consultantplus://offline/ref=5C91924B49AD5DDC4E4FE2106712C7FB882EE1D1C2DF85CD70592D066725E9CD33B9C724423F68B4163E9EB54E1D4E0D6862FCBA23883C79c3w8J" TargetMode="External"/><Relationship Id="rId121"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142"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3" Type="http://schemas.openxmlformats.org/officeDocument/2006/relationships/styles" Target="styles.xml"/><Relationship Id="rId25"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46" Type="http://schemas.openxmlformats.org/officeDocument/2006/relationships/hyperlink" Target="consultantplus://offline/ref=9D8161AA42813FF2C5CEF20345109A18045E915A4D486592BF0D91A3DD55F1698951AD87C989255BD5FAEA9CCA059C654393C4422B6702763792395C742FD69E8FDE4C43BB2402B726F03A402CD403E6C1ADE60AF36CdFRFM" TargetMode="External"/><Relationship Id="rId67"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116" Type="http://schemas.openxmlformats.org/officeDocument/2006/relationships/hyperlink" Target="consultantplus://offline/ref=9D8161AA42813FF2C5CEF20345109A18045E915A4D486592BF0D91A3DD55F1698951AD87C989255BD5FBE096C6009F654393C4422B6702763792395C742FD49D8CD44C4BBB23d1R3M" TargetMode="External"/><Relationship Id="rId137" Type="http://schemas.openxmlformats.org/officeDocument/2006/relationships/hyperlink" Target="consultantplus://offline/ref=9D8161AA42813FF2C5CEF20345109A18045E915A4D486592BF0D91A3DD55F1698951AD87C989255BD5FBE092C60399654393C4422B6702763792395C742FD79D8BD44C4BBB23d1R3M" TargetMode="External"/><Relationship Id="rId20"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41" Type="http://schemas.openxmlformats.org/officeDocument/2006/relationships/hyperlink" Target="consultantplus://offline/ref=9D8161AA42813FF2C5CEF20345109A18045E915A4D486592BF0D91A3DD55F1698951AD87C989255BD5FAE890CA0099654393C4422B6702763792395C742FD69E8FDD4C43BB2402B726F43A412BD403E6C2A4E60AF36CdFRFM" TargetMode="External"/><Relationship Id="rId62"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83" Type="http://schemas.openxmlformats.org/officeDocument/2006/relationships/hyperlink" Target="consultantplus://offline/ref=5C91924B49AD5DDC4E4FE2106712C7FB882EE1D1C2DF85CD70592D066725E9CD33B9C724423F68B4163E9EB54E1D4E0D6862FCBA23883C79c3w8J" TargetMode="External"/><Relationship Id="rId88" Type="http://schemas.openxmlformats.org/officeDocument/2006/relationships/hyperlink" Target="consultantplus://offline/ref=F959B50BFA1AC82183B1848CBE3ADCF314CD3EC3E0CFC6FA0704DA39DB5F12546A82E84EF35BC299CD3CB1346F6DE9604F678967E98B867En3hBG" TargetMode="External"/><Relationship Id="rId111"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132" Type="http://schemas.openxmlformats.org/officeDocument/2006/relationships/hyperlink" Target="consultantplus://offline/ref=9D8161AA42813FF2C5CEF20345109A18045E915A4D486592BF0D91A3DD55F1698951AD87C989255BD5FBE092C10199654393C4422B6702763792395C742FD49D88DC4C43BB2402B727F63A412BD403E6C2A5E60AF36CdFRFM" TargetMode="External"/><Relationship Id="rId15"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36" Type="http://schemas.openxmlformats.org/officeDocument/2006/relationships/hyperlink" Target="consultantplus://offline/ref=9D8161AA42813FF2C5CEF20345109A18045E915A4D486592BF0D91A3DD55F1698951AD87C989255BD5FBE09DC5059F654393C4422B6702763792395C742FD69E8FDD4C43BB2402B726F43A412BD403E6C2A4E60AF36CdFRFM" TargetMode="External"/><Relationship Id="rId57"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106" Type="http://schemas.openxmlformats.org/officeDocument/2006/relationships/hyperlink" Target="consultantplus://offline/ref=9D8161AA42813FF2C5CEF20345109A18045E915A4D486592BF0D91A3DD55F1698951AD87C989255BD5FBE190C6009D654393C4422B6702763792395C742FD79F8CDB4C4BBB23d1R3M" TargetMode="External"/><Relationship Id="rId127" Type="http://schemas.openxmlformats.org/officeDocument/2006/relationships/hyperlink" Target="consultantplus://offline/ref=9D8161AA42813FF2C5CEF20345109A18045E915A4D486592BF0D91A3DD55F1698951AD87C989255BD5FBE092C10199654393C4422B6702763792395C742FD49D8BDA4C43BB2402B727F63A412BD403E6C2A5E60AF36CdFRFM" TargetMode="External"/><Relationship Id="rId10" Type="http://schemas.openxmlformats.org/officeDocument/2006/relationships/hyperlink" Target="consultantplus://offline/ref=9D8161AA42813FF2C5CEF20345109A18045E915A4D486592BF0D91A3DD55F1698951AD87C989255BD5FAE996C40490654393C4422B6702763792395C742FD69E8EDC4717EA615CE677B5d6R0M" TargetMode="External"/><Relationship Id="rId31" Type="http://schemas.openxmlformats.org/officeDocument/2006/relationships/hyperlink" Target="consultantplus://offline/ref=9D8161AA42813FF2C5CEF20345109A18045E915A4D486592BF0D91A3DD55F1698951AD87C989255BD5FAED97CA029E654393C4422B6702763792395C742FD69E8FDD4C43BB2402B725F63A402DD403E6C1ADE60AF36CdFRFM" TargetMode="External"/><Relationship Id="rId52"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73"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78" Type="http://schemas.openxmlformats.org/officeDocument/2006/relationships/hyperlink" Target="consultantplus://offline/ref=9D8161AA42813FF2C5CEF20345109A18045E915A4D486592BF0D91A3DD55F1698951AD87C989255BD5FBE190C6009D654393C4422B6702763792395C7026DDCADF98121AE86249BB26E826402AC30ABA92EEdAR9M" TargetMode="External"/><Relationship Id="rId94" Type="http://schemas.openxmlformats.org/officeDocument/2006/relationships/hyperlink" Target="consultantplus://offline/ref=9D8161AA42813FF2C5CEF20345109A18045E915A4D486592BF0D91A3DD55F1698951AD87C989255BD5FAEF97C4079F654393C4422B6702763792395C742FD5988DD94C43BB2402B725F63A412BD403E6C1ADE60AF36CdFRFM" TargetMode="External"/><Relationship Id="rId99" Type="http://schemas.openxmlformats.org/officeDocument/2006/relationships/hyperlink" Target="https://www.gosfinansy.ru/" TargetMode="External"/><Relationship Id="rId101" Type="http://schemas.openxmlformats.org/officeDocument/2006/relationships/hyperlink" Target="consultantplus://offline/ref=F959B50BFA1AC82183B1848CBE3ADCF314CD3EC3E0CFC6FA0704DA39DB5F12546A82E84EF35BC299CD3CB1346F6DE9604F678967E98B867En3hBG" TargetMode="External"/><Relationship Id="rId122" Type="http://schemas.openxmlformats.org/officeDocument/2006/relationships/hyperlink" Target="consultantplus://offline/ref=9D8161AA42813FF2C5CEF20345109A18045E915A4D486592BF0D91A3DD55F1698951AD87C989255BD5FBEA9DCA039338499B9D4E29600D2920957050752ED0998ED71B46A9d2R4M" TargetMode="External"/><Relationship Id="rId143"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9D8161AA42813FF2C5CEF20345109A18045E915A4D486592BF0D91A3DD55F1698951AD87C989255BD5FAE996C40691654393C4422B6702763792395C742FD69E8EDC4717EA615CE677B5d6R0M" TargetMode="External"/><Relationship Id="rId26"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47" Type="http://schemas.openxmlformats.org/officeDocument/2006/relationships/hyperlink" Target="consultantplus://offline/ref=9D8161AA42813FF2C5CEF20345109A18045E915A4D486592BF0D91A3DD55F1698951AD87C989255BD5FAEF96C2049D654393C4422B6702763792395C742FD69E8FDD4C43BB2402B724F63A412AD403E6C1ADE60AF36CdFRFM" TargetMode="External"/><Relationship Id="rId68"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89" Type="http://schemas.openxmlformats.org/officeDocument/2006/relationships/hyperlink" Target="consultantplus://offline/ref=F959B50BFA1AC82183B1848CBE3ADCF314CD3EC3E0CFC6FA0704DA39DB5F12546A82E84EF35BC299CD3CB1346F6DE9604F678967E98B867En3hBG" TargetMode="External"/><Relationship Id="rId112"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133" Type="http://schemas.openxmlformats.org/officeDocument/2006/relationships/hyperlink" Target="consultantplus://offline/ref=9D8161AA42813FF2C5CEF20345109A18045E915A4D486592BF0D91A3DD55F1698951AD87C989255BD5FAEF97C4079F654393C4422B6702763792395C742FD5988DD94C43BB2402B725F63A412BD403E6C1ADE60AF36CdFRFM" TargetMode="External"/><Relationship Id="rId16"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37" Type="http://schemas.openxmlformats.org/officeDocument/2006/relationships/hyperlink" Target="consultantplus://offline/ref=9D8161AA42813FF2C5CEF20345109A18045E915A4D486592BF0D91A3DD55F1698951AD87C989255BD5FAE994C6039C654393C4422B6702763792395C742FD69E8FDD4C43BB2402B726F43A412BD403E6C2A4E60AF36CdFRFM" TargetMode="External"/><Relationship Id="rId58" Type="http://schemas.openxmlformats.org/officeDocument/2006/relationships/hyperlink" Target="consultantplus://offline/ref=9D8161AA42813FF2C5CEF20345109A18045E915A4D486592BF0D91A3DD55F1698951AD87C989255BD5FAEC95C70691654393C4422B67027637803904782ED1808FDD5915EA6257B17AA767d0R4M" TargetMode="External"/><Relationship Id="rId79" Type="http://schemas.openxmlformats.org/officeDocument/2006/relationships/hyperlink" Target="consultantplus://offline/ref=9D8161AA42813FF2C5CEF20345109A18045E915A4D486592BF0D91A3DD55F1698951AD87C989255BD5FBE190C6009D654393C4422B6702763792395C742FDDCADF98121AE86249BB26E826402AC30ABA92EEdAR9M" TargetMode="External"/><Relationship Id="rId102" Type="http://schemas.openxmlformats.org/officeDocument/2006/relationships/hyperlink" Target="consultantplus://offline/ref=F959B50BFA1AC82183B1848CBE3ADCF314CD3EC3E0CFC6FA0704DA39DB5F12546A82E84EF35BC299CD3CB1346F6DE9604F678967E98B867En3hBG" TargetMode="External"/><Relationship Id="rId123" Type="http://schemas.openxmlformats.org/officeDocument/2006/relationships/hyperlink" Target="consultantplus://offline/ref=9D8161AA42813FF2C5CEF20345109A18045E915A4D486592BF0D91A3DD55F1698951AD87C989255BD5FBE190C6009D654393C4422B6702763792395C742FDDC2DF9Fd0R3M" TargetMode="External"/><Relationship Id="rId14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A9D02-AC53-4B70-BC39-9545FF22C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34</Pages>
  <Words>7841</Words>
  <Characters>83254</Characters>
  <Application>Microsoft Office Word</Application>
  <DocSecurity>0</DocSecurity>
  <Lines>693</Lines>
  <Paragraphs>181</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Microsoft</Company>
  <LinksUpToDate>false</LinksUpToDate>
  <CharactersWithSpaces>90914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User</dc:creator>
  <dc:description>Консультант Плюс - Конструктор Договоров</dc:description>
  <cp:lastModifiedBy>Boldireva</cp:lastModifiedBy>
  <cp:revision>10</cp:revision>
  <cp:lastPrinted>2021-12-02T09:48:00Z</cp:lastPrinted>
  <dcterms:created xsi:type="dcterms:W3CDTF">2023-01-24T10:01:00Z</dcterms:created>
  <dcterms:modified xsi:type="dcterms:W3CDTF">2023-02-07T14:37:00Z</dcterms:modified>
</cp:coreProperties>
</file>